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85962" w14:textId="77777777" w:rsidR="00BF31CB" w:rsidRPr="00294DB9" w:rsidRDefault="00BF31CB" w:rsidP="005342B2">
      <w:pPr>
        <w:suppressLineNumbers/>
        <w:jc w:val="center"/>
        <w:rPr>
          <w:rFonts w:ascii="Times New Roman" w:eastAsia="Arial Unicode MS" w:hAnsi="Times New Roman" w:cs="Arial Unicode MS"/>
          <w:i w:val="0"/>
          <w:color w:val="auto"/>
        </w:rPr>
      </w:pPr>
      <w:r w:rsidRPr="00294DB9">
        <w:rPr>
          <w:noProof/>
        </w:rPr>
        <w:drawing>
          <wp:inline distT="0" distB="0" distL="0" distR="0" wp14:anchorId="72004318" wp14:editId="0F1AEC1A">
            <wp:extent cx="669925" cy="669925"/>
            <wp:effectExtent l="0" t="0" r="0" b="0"/>
            <wp:docPr id="1" name="Imagem 1" descr="https://lh4.googleusercontent.com/jUIVaf0sazRZqe2mRkpvTj6oSUKiwC8cGsCHQ3Sxuh_Y4JMgNnqhJ_KV7qX7wJrxUfQqNo_iwwSIRelpm3MxdPCJVrH8FQkt-op_Ll1iGEhV2Jl7pqbCzcvoNhHliMt7Zr2zHITYYrek0bw6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lh4.googleusercontent.com/jUIVaf0sazRZqe2mRkpvTj6oSUKiwC8cGsCHQ3Sxuh_Y4JMgNnqhJ_KV7qX7wJrxUfQqNo_iwwSIRelpm3MxdPCJVrH8FQkt-op_Ll1iGEhV2Jl7pqbCzcvoNhHliMt7Zr2zHITYYrek0bw63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9FAD6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docs-internal-guid-eac9f7b6-7fff-5abf-63"/>
      <w:bookmarkEnd w:id="0"/>
      <w:r w:rsidRPr="00294DB9">
        <w:rPr>
          <w:rFonts w:ascii="Arial" w:hAnsi="Arial" w:cs="Arial"/>
          <w:color w:val="000000"/>
          <w:sz w:val="20"/>
          <w:szCs w:val="20"/>
        </w:rPr>
        <w:t>MINISTÉRIO DA ECONOMIA</w:t>
      </w:r>
    </w:p>
    <w:p w14:paraId="4968D5DC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294DB9">
        <w:rPr>
          <w:rFonts w:ascii="Arial" w:hAnsi="Arial" w:cs="Arial"/>
          <w:color w:val="000000"/>
          <w:sz w:val="20"/>
          <w:szCs w:val="20"/>
        </w:rPr>
        <w:t>Secretaria Especial de Previdência e Trabalho</w:t>
      </w:r>
    </w:p>
    <w:p w14:paraId="55E124F9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294DB9">
        <w:rPr>
          <w:rFonts w:ascii="Arial" w:hAnsi="Arial" w:cs="Arial"/>
          <w:color w:val="000000"/>
          <w:sz w:val="20"/>
          <w:szCs w:val="20"/>
        </w:rPr>
        <w:t>Subsecretaria de Assuntos Corporativos</w:t>
      </w:r>
    </w:p>
    <w:p w14:paraId="1C22B57E" w14:textId="39544C4F" w:rsidR="005534D3" w:rsidRPr="00294DB9" w:rsidRDefault="00BF31CB" w:rsidP="005342B2">
      <w:pPr>
        <w:suppressLineNumbers/>
        <w:spacing w:after="213" w:line="259" w:lineRule="auto"/>
        <w:ind w:left="124" w:right="0" w:firstLine="0"/>
        <w:jc w:val="center"/>
        <w:rPr>
          <w:i w:val="0"/>
          <w:iCs/>
          <w:sz w:val="20"/>
          <w:szCs w:val="20"/>
        </w:rPr>
      </w:pPr>
      <w:r w:rsidRPr="00294DB9">
        <w:rPr>
          <w:i w:val="0"/>
          <w:iCs/>
          <w:sz w:val="20"/>
          <w:szCs w:val="20"/>
        </w:rPr>
        <w:t>Coordenação-Geral de Apoio aos Órgãos Colegiados</w:t>
      </w:r>
      <w:r w:rsidR="005534D3" w:rsidRPr="00294DB9">
        <w:rPr>
          <w:b/>
          <w:i w:val="0"/>
          <w:iCs/>
          <w:sz w:val="20"/>
          <w:szCs w:val="20"/>
        </w:rPr>
        <w:t xml:space="preserve"> </w:t>
      </w:r>
    </w:p>
    <w:p w14:paraId="7A99683B" w14:textId="77777777" w:rsidR="005534D3" w:rsidRPr="00294DB9" w:rsidRDefault="005534D3" w:rsidP="005342B2">
      <w:pPr>
        <w:suppressLineNumbers/>
        <w:spacing w:after="23" w:line="259" w:lineRule="auto"/>
        <w:ind w:left="124" w:right="0" w:firstLine="0"/>
        <w:jc w:val="center"/>
      </w:pPr>
      <w:r w:rsidRPr="00294DB9">
        <w:rPr>
          <w:b/>
          <w:i w:val="0"/>
          <w:sz w:val="44"/>
        </w:rPr>
        <w:t xml:space="preserve"> </w:t>
      </w:r>
    </w:p>
    <w:p w14:paraId="6A4087E2" w14:textId="216B86F5" w:rsidR="005534D3" w:rsidRPr="00294DB9" w:rsidRDefault="005534D3" w:rsidP="005342B2">
      <w:pPr>
        <w:suppressLineNumbers/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  <w:r w:rsidRPr="00294DB9">
        <w:rPr>
          <w:b/>
          <w:i w:val="0"/>
          <w:sz w:val="24"/>
        </w:rPr>
        <w:t xml:space="preserve"> </w:t>
      </w:r>
    </w:p>
    <w:p w14:paraId="35253447" w14:textId="6F53685F" w:rsidR="00BF31CB" w:rsidRPr="00294DB9" w:rsidRDefault="00BF31CB" w:rsidP="005342B2">
      <w:pPr>
        <w:suppressLineNumbers/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</w:p>
    <w:p w14:paraId="6DD809E2" w14:textId="77777777" w:rsidR="00BF31CB" w:rsidRPr="00294DB9" w:rsidRDefault="00BF31CB" w:rsidP="005342B2">
      <w:pPr>
        <w:suppressLineNumbers/>
        <w:spacing w:after="433" w:line="259" w:lineRule="auto"/>
        <w:ind w:left="69" w:right="0" w:firstLine="0"/>
        <w:jc w:val="center"/>
      </w:pPr>
    </w:p>
    <w:p w14:paraId="48A9CB08" w14:textId="77777777" w:rsidR="005534D3" w:rsidRPr="00294DB9" w:rsidRDefault="005534D3" w:rsidP="005342B2">
      <w:pPr>
        <w:pStyle w:val="Ttulo1"/>
        <w:suppressLineNumbers/>
      </w:pPr>
      <w:r w:rsidRPr="00294DB9">
        <w:t>ATA</w:t>
      </w:r>
      <w:r w:rsidRPr="00294DB9">
        <w:rPr>
          <w:color w:val="000000"/>
          <w:sz w:val="24"/>
        </w:rPr>
        <w:t xml:space="preserve"> </w:t>
      </w:r>
    </w:p>
    <w:p w14:paraId="34DEDB42" w14:textId="77777777" w:rsidR="005534D3" w:rsidRPr="00294DB9" w:rsidRDefault="005534D3" w:rsidP="005342B2">
      <w:pPr>
        <w:suppressLineNumbers/>
        <w:spacing w:after="13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648E3549" w14:textId="77777777" w:rsidR="005534D3" w:rsidRPr="00294DB9" w:rsidRDefault="005534D3" w:rsidP="005342B2">
      <w:pPr>
        <w:suppressLineNumbers/>
        <w:spacing w:after="24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3E9F2835" w14:textId="77777777" w:rsidR="005534D3" w:rsidRPr="00294DB9" w:rsidRDefault="005534D3" w:rsidP="005342B2">
      <w:pPr>
        <w:suppressLineNumbers/>
        <w:spacing w:after="191" w:line="259" w:lineRule="auto"/>
        <w:ind w:left="113" w:right="0" w:firstLine="0"/>
        <w:jc w:val="center"/>
      </w:pPr>
      <w:r w:rsidRPr="00294DB9">
        <w:rPr>
          <w:b/>
          <w:i w:val="0"/>
          <w:sz w:val="40"/>
        </w:rPr>
        <w:t xml:space="preserve"> </w:t>
      </w:r>
    </w:p>
    <w:p w14:paraId="6293A8F6" w14:textId="16BD53BD" w:rsidR="00B80ADF" w:rsidRPr="00294DB9" w:rsidRDefault="005534D3" w:rsidP="005342B2">
      <w:pPr>
        <w:suppressLineNumbers/>
        <w:spacing w:after="0" w:line="259" w:lineRule="auto"/>
        <w:ind w:left="4" w:right="0" w:firstLine="0"/>
        <w:jc w:val="center"/>
        <w:rPr>
          <w:b/>
          <w:i w:val="0"/>
          <w:sz w:val="40"/>
        </w:rPr>
      </w:pPr>
      <w:r w:rsidRPr="00294DB9">
        <w:rPr>
          <w:b/>
          <w:i w:val="0"/>
          <w:sz w:val="40"/>
        </w:rPr>
        <w:t>2</w:t>
      </w:r>
      <w:r w:rsidR="00BF31CB" w:rsidRPr="00294DB9">
        <w:rPr>
          <w:b/>
          <w:i w:val="0"/>
          <w:sz w:val="40"/>
        </w:rPr>
        <w:t>7</w:t>
      </w:r>
      <w:r w:rsidR="002D2193">
        <w:rPr>
          <w:b/>
          <w:i w:val="0"/>
          <w:sz w:val="40"/>
        </w:rPr>
        <w:t>7</w:t>
      </w:r>
      <w:r w:rsidRPr="00294DB9">
        <w:rPr>
          <w:b/>
          <w:i w:val="0"/>
          <w:sz w:val="40"/>
        </w:rPr>
        <w:t>ª REUNIÃO ORDINÁRIA DO</w:t>
      </w:r>
      <w:r w:rsidR="00CF04F8" w:rsidRPr="00294DB9">
        <w:rPr>
          <w:b/>
          <w:i w:val="0"/>
          <w:sz w:val="40"/>
        </w:rPr>
        <w:t xml:space="preserve"> </w:t>
      </w:r>
      <w:r w:rsidRPr="00294DB9">
        <w:rPr>
          <w:b/>
          <w:i w:val="0"/>
          <w:sz w:val="40"/>
        </w:rPr>
        <w:t xml:space="preserve">CONSELHO NACIONAL </w:t>
      </w:r>
      <w:r w:rsidR="00F47152">
        <w:rPr>
          <w:b/>
          <w:i w:val="0"/>
          <w:sz w:val="40"/>
        </w:rPr>
        <w:t>D</w:t>
      </w:r>
      <w:r w:rsidRPr="00294DB9">
        <w:rPr>
          <w:b/>
          <w:i w:val="0"/>
          <w:sz w:val="40"/>
        </w:rPr>
        <w:t>E PREVIDÊNCIA</w:t>
      </w:r>
      <w:r w:rsidR="00671C8D" w:rsidRPr="00294DB9">
        <w:rPr>
          <w:b/>
          <w:i w:val="0"/>
          <w:sz w:val="40"/>
        </w:rPr>
        <w:t xml:space="preserve"> SOCIAL</w:t>
      </w:r>
      <w:r w:rsidR="00CF04F8" w:rsidRPr="00294DB9">
        <w:rPr>
          <w:b/>
          <w:i w:val="0"/>
          <w:sz w:val="40"/>
        </w:rPr>
        <w:t xml:space="preserve"> </w:t>
      </w:r>
    </w:p>
    <w:p w14:paraId="72C0F29C" w14:textId="3F03C90A" w:rsidR="005534D3" w:rsidRPr="00294DB9" w:rsidRDefault="00B80ADF" w:rsidP="005342B2">
      <w:pPr>
        <w:suppressLineNumbers/>
        <w:spacing w:after="0" w:line="259" w:lineRule="auto"/>
        <w:ind w:left="4" w:right="0" w:firstLine="0"/>
        <w:jc w:val="center"/>
      </w:pPr>
      <w:r w:rsidRPr="00294DB9">
        <w:rPr>
          <w:b/>
          <w:i w:val="0"/>
          <w:sz w:val="40"/>
        </w:rPr>
        <w:t xml:space="preserve">- </w:t>
      </w:r>
      <w:r w:rsidR="005534D3" w:rsidRPr="00294DB9">
        <w:rPr>
          <w:b/>
          <w:i w:val="0"/>
          <w:sz w:val="40"/>
        </w:rPr>
        <w:t>CNP</w:t>
      </w:r>
      <w:r w:rsidR="00671C8D" w:rsidRPr="00294DB9">
        <w:rPr>
          <w:b/>
          <w:i w:val="0"/>
          <w:sz w:val="40"/>
        </w:rPr>
        <w:t>S</w:t>
      </w:r>
      <w:r w:rsidRPr="00294DB9">
        <w:rPr>
          <w:b/>
          <w:i w:val="0"/>
          <w:sz w:val="40"/>
        </w:rPr>
        <w:t xml:space="preserve"> -</w:t>
      </w:r>
    </w:p>
    <w:p w14:paraId="328CD5AC" w14:textId="77777777" w:rsidR="00FF0BCF" w:rsidRDefault="00FF0BCF" w:rsidP="00FF0BCF">
      <w:pPr>
        <w:suppressLineNumbers/>
        <w:spacing w:after="120" w:line="240" w:lineRule="auto"/>
        <w:ind w:left="5" w:right="0" w:firstLine="0"/>
        <w:jc w:val="center"/>
        <w:rPr>
          <w:ins w:id="1" w:author="SPREV" w:date="2021-03-19T01:53:00Z"/>
          <w:i w:val="0"/>
        </w:rPr>
      </w:pPr>
    </w:p>
    <w:p w14:paraId="746DC789" w14:textId="77777777" w:rsidR="00FF0BCF" w:rsidRPr="002C4146" w:rsidRDefault="00FF0BCF" w:rsidP="00FF0BCF">
      <w:pPr>
        <w:suppressLineNumbers/>
        <w:spacing w:after="120" w:line="240" w:lineRule="auto"/>
        <w:ind w:left="5" w:right="0" w:firstLine="0"/>
        <w:jc w:val="center"/>
        <w:rPr>
          <w:i w:val="0"/>
          <w:sz w:val="28"/>
        </w:rPr>
      </w:pPr>
      <w:moveToRangeStart w:id="2" w:author="SPREV" w:date="2021-03-19T01:53:00Z" w:name="move67011197"/>
      <w:moveTo w:id="3" w:author="SPREV" w:date="2021-03-19T01:53:00Z">
        <w:r w:rsidRPr="002C4146">
          <w:rPr>
            <w:i w:val="0"/>
            <w:sz w:val="28"/>
          </w:rPr>
          <w:t>Videoconferência</w:t>
        </w:r>
      </w:moveTo>
    </w:p>
    <w:moveToRangeEnd w:id="2"/>
    <w:p w14:paraId="6F283D9C" w14:textId="73DB9971" w:rsidR="005534D3" w:rsidRPr="00294DB9" w:rsidRDefault="005534D3" w:rsidP="005342B2">
      <w:pPr>
        <w:suppressLineNumbers/>
        <w:spacing w:after="151" w:line="259" w:lineRule="auto"/>
        <w:ind w:left="69" w:right="0" w:firstLine="0"/>
        <w:jc w:val="center"/>
      </w:pPr>
      <w:del w:id="4" w:author="SPREV" w:date="2021-03-19T01:53:00Z">
        <w:r w:rsidRPr="00294DB9" w:rsidDel="00FF0BCF">
          <w:rPr>
            <w:b/>
            <w:i w:val="0"/>
            <w:sz w:val="24"/>
          </w:rPr>
          <w:delText xml:space="preserve"> </w:delText>
        </w:r>
      </w:del>
    </w:p>
    <w:p w14:paraId="75D07C16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5A353FEB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7E1F1D0" w14:textId="77777777" w:rsidR="005534D3" w:rsidRPr="00294DB9" w:rsidRDefault="005534D3" w:rsidP="005342B2">
      <w:pPr>
        <w:suppressLineNumbers/>
        <w:spacing w:after="13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206916D" w14:textId="7AE1A00A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del w:id="5" w:author="Larissa Claudia Lopes de Araujo - SPREV" w:date="2021-03-22T12:31:00Z">
        <w:r w:rsidRPr="00294DB9" w:rsidDel="002C4146">
          <w:rPr>
            <w:b/>
            <w:i w:val="0"/>
            <w:color w:val="0000FF"/>
            <w:sz w:val="28"/>
          </w:rPr>
          <w:delText xml:space="preserve"> </w:delText>
        </w:r>
      </w:del>
      <w:bookmarkStart w:id="6" w:name="_GoBack"/>
      <w:bookmarkEnd w:id="6"/>
    </w:p>
    <w:p w14:paraId="2B592A2B" w14:textId="6DD7C764" w:rsidR="009925C4" w:rsidRPr="00294DB9" w:rsidRDefault="005534D3" w:rsidP="005342B2">
      <w:pPr>
        <w:suppressLineNumbers/>
        <w:spacing w:after="134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56800B4" w14:textId="101D9349" w:rsidR="00BF31CB" w:rsidRPr="00294DB9" w:rsidRDefault="00BF31CB" w:rsidP="005342B2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59A81988" w14:textId="1A866511" w:rsidR="00655B1E" w:rsidRPr="00294DB9" w:rsidDel="00FF0BCF" w:rsidRDefault="00655B1E" w:rsidP="005342B2">
      <w:pPr>
        <w:suppressLineNumbers/>
        <w:spacing w:after="134" w:line="259" w:lineRule="auto"/>
        <w:ind w:left="8" w:right="0" w:firstLine="0"/>
        <w:jc w:val="center"/>
        <w:rPr>
          <w:del w:id="7" w:author="SPREV" w:date="2021-03-19T01:53:00Z"/>
          <w:b/>
          <w:i w:val="0"/>
          <w:color w:val="0000FF"/>
          <w:sz w:val="28"/>
        </w:rPr>
      </w:pPr>
    </w:p>
    <w:p w14:paraId="7ECE55FD" w14:textId="3DE8C727" w:rsidR="005534D3" w:rsidRPr="00294DB9" w:rsidRDefault="005534D3" w:rsidP="005342B2">
      <w:pPr>
        <w:suppressLineNumbers/>
        <w:spacing w:after="134" w:line="259" w:lineRule="auto"/>
        <w:ind w:left="8" w:right="0" w:firstLine="0"/>
        <w:jc w:val="center"/>
      </w:pPr>
      <w:r w:rsidRPr="00294DB9">
        <w:rPr>
          <w:b/>
          <w:i w:val="0"/>
          <w:color w:val="0000FF"/>
          <w:sz w:val="28"/>
        </w:rPr>
        <w:lastRenderedPageBreak/>
        <w:t xml:space="preserve">Brasília, </w:t>
      </w:r>
      <w:r w:rsidR="00504C7F" w:rsidRPr="00294DB9">
        <w:rPr>
          <w:b/>
          <w:i w:val="0"/>
          <w:color w:val="0000FF"/>
          <w:sz w:val="28"/>
        </w:rPr>
        <w:t>2</w:t>
      </w:r>
      <w:r w:rsidR="0016730B">
        <w:rPr>
          <w:b/>
          <w:i w:val="0"/>
          <w:color w:val="0000FF"/>
          <w:sz w:val="28"/>
        </w:rPr>
        <w:t>5</w:t>
      </w:r>
      <w:r w:rsidR="00504C7F" w:rsidRPr="00294DB9">
        <w:rPr>
          <w:b/>
          <w:i w:val="0"/>
          <w:color w:val="0000FF"/>
          <w:sz w:val="28"/>
        </w:rPr>
        <w:t xml:space="preserve"> de </w:t>
      </w:r>
      <w:r w:rsidR="002D2193">
        <w:rPr>
          <w:b/>
          <w:i w:val="0"/>
          <w:color w:val="0000FF"/>
          <w:sz w:val="28"/>
        </w:rPr>
        <w:t xml:space="preserve">fevereiro </w:t>
      </w:r>
      <w:r w:rsidRPr="00294DB9">
        <w:rPr>
          <w:b/>
          <w:i w:val="0"/>
          <w:color w:val="0000FF"/>
          <w:sz w:val="28"/>
        </w:rPr>
        <w:t>de 20</w:t>
      </w:r>
      <w:r w:rsidR="006B015B" w:rsidRPr="00294DB9">
        <w:rPr>
          <w:b/>
          <w:i w:val="0"/>
          <w:color w:val="0000FF"/>
          <w:sz w:val="28"/>
        </w:rPr>
        <w:t>2</w:t>
      </w:r>
      <w:r w:rsidR="002D2193">
        <w:rPr>
          <w:b/>
          <w:i w:val="0"/>
          <w:color w:val="0000FF"/>
          <w:sz w:val="28"/>
        </w:rPr>
        <w:t>1</w:t>
      </w:r>
      <w:r w:rsidRPr="00294DB9">
        <w:rPr>
          <w:b/>
          <w:i w:val="0"/>
          <w:color w:val="0000FF"/>
          <w:sz w:val="28"/>
        </w:rPr>
        <w:t xml:space="preserve"> </w:t>
      </w:r>
    </w:p>
    <w:p w14:paraId="20F9FD5D" w14:textId="150B7AAC" w:rsidR="00BF31CB" w:rsidRPr="00294DB9" w:rsidDel="00FF0BCF" w:rsidRDefault="00BF31CB" w:rsidP="005342B2">
      <w:pPr>
        <w:suppressLineNumbers/>
        <w:spacing w:after="120" w:line="240" w:lineRule="auto"/>
        <w:ind w:left="5" w:right="0" w:firstLine="0"/>
        <w:jc w:val="center"/>
        <w:rPr>
          <w:i w:val="0"/>
        </w:rPr>
      </w:pPr>
      <w:moveFromRangeStart w:id="8" w:author="SPREV" w:date="2021-03-19T01:53:00Z" w:name="move67011197"/>
      <w:moveFrom w:id="9" w:author="SPREV" w:date="2021-03-19T01:53:00Z">
        <w:r w:rsidRPr="00294DB9" w:rsidDel="00FF0BCF">
          <w:rPr>
            <w:i w:val="0"/>
          </w:rPr>
          <w:t>Videoconferência</w:t>
        </w:r>
      </w:moveFrom>
    </w:p>
    <w:moveFromRangeEnd w:id="8"/>
    <w:p w14:paraId="3C351778" w14:textId="77777777" w:rsidR="00655B1E" w:rsidRPr="00294DB9" w:rsidRDefault="00655B1E" w:rsidP="005342B2">
      <w:pPr>
        <w:suppressLineNumbers/>
        <w:spacing w:after="120" w:line="240" w:lineRule="auto"/>
        <w:ind w:left="5" w:right="0" w:firstLine="0"/>
        <w:jc w:val="center"/>
        <w:rPr>
          <w:i w:val="0"/>
        </w:rPr>
      </w:pPr>
    </w:p>
    <w:p w14:paraId="04E91306" w14:textId="61F4802B" w:rsidR="005534D3" w:rsidRPr="00294DB9" w:rsidRDefault="005534D3" w:rsidP="005342B2">
      <w:pPr>
        <w:pStyle w:val="Ttulo2"/>
        <w:suppressLineNumbers/>
        <w:spacing w:after="115"/>
        <w:ind w:left="0" w:right="7" w:firstLine="0"/>
        <w:jc w:val="center"/>
      </w:pPr>
      <w:r w:rsidRPr="00294DB9">
        <w:t>ATA DA 2</w:t>
      </w:r>
      <w:r w:rsidR="00BF31CB" w:rsidRPr="00294DB9">
        <w:t>7</w:t>
      </w:r>
      <w:r w:rsidR="002D2193">
        <w:t>7</w:t>
      </w:r>
      <w:r w:rsidRPr="00294DB9">
        <w:t>ª REUNIÃO ORDINÁRIA DO CNP</w:t>
      </w:r>
      <w:r w:rsidR="00671C8D" w:rsidRPr="00294DB9">
        <w:t>S</w:t>
      </w:r>
      <w:r w:rsidRPr="00294DB9">
        <w:t xml:space="preserve"> </w:t>
      </w:r>
    </w:p>
    <w:p w14:paraId="7C8B7EDB" w14:textId="7CF70738" w:rsidR="005534D3" w:rsidRPr="00294DB9" w:rsidRDefault="005534D3" w:rsidP="005342B2">
      <w:pPr>
        <w:suppressLineNumbers/>
        <w:spacing w:after="117" w:line="259" w:lineRule="auto"/>
        <w:ind w:left="69" w:right="0" w:firstLine="0"/>
        <w:jc w:val="center"/>
        <w:rPr>
          <w:b/>
          <w:i w:val="0"/>
          <w:sz w:val="24"/>
        </w:rPr>
      </w:pPr>
      <w:r w:rsidRPr="00294DB9">
        <w:rPr>
          <w:b/>
          <w:i w:val="0"/>
          <w:sz w:val="24"/>
        </w:rPr>
        <w:t xml:space="preserve"> </w:t>
      </w:r>
    </w:p>
    <w:p w14:paraId="2BDCF70A" w14:textId="77777777" w:rsidR="003A6185" w:rsidRPr="00294DB9" w:rsidRDefault="003A6185" w:rsidP="005342B2">
      <w:pPr>
        <w:suppressLineNumbers/>
        <w:spacing w:after="117" w:line="259" w:lineRule="auto"/>
        <w:ind w:left="69" w:right="0" w:firstLine="0"/>
        <w:jc w:val="center"/>
      </w:pPr>
    </w:p>
    <w:p w14:paraId="0E8E81CF" w14:textId="022B04F4" w:rsidR="005534D3" w:rsidRPr="00294DB9" w:rsidRDefault="005534D3" w:rsidP="005342B2">
      <w:pPr>
        <w:suppressLineNumbers/>
        <w:spacing w:after="116" w:line="259" w:lineRule="auto"/>
        <w:ind w:left="-5" w:right="0"/>
      </w:pPr>
      <w:r w:rsidRPr="00294DB9">
        <w:rPr>
          <w:b/>
          <w:i w:val="0"/>
          <w:sz w:val="24"/>
        </w:rPr>
        <w:t>DATA</w:t>
      </w:r>
      <w:r w:rsidRPr="00294DB9">
        <w:rPr>
          <w:bCs/>
          <w:i w:val="0"/>
          <w:sz w:val="24"/>
        </w:rPr>
        <w:t xml:space="preserve">: </w:t>
      </w:r>
      <w:r w:rsidR="00504C7F" w:rsidRPr="00294DB9">
        <w:rPr>
          <w:bCs/>
          <w:i w:val="0"/>
          <w:sz w:val="24"/>
        </w:rPr>
        <w:t>2</w:t>
      </w:r>
      <w:r w:rsidR="0016730B">
        <w:rPr>
          <w:bCs/>
          <w:i w:val="0"/>
          <w:sz w:val="24"/>
        </w:rPr>
        <w:t>5</w:t>
      </w:r>
      <w:r w:rsidR="00504C7F" w:rsidRPr="00294DB9">
        <w:rPr>
          <w:bCs/>
          <w:i w:val="0"/>
          <w:sz w:val="24"/>
        </w:rPr>
        <w:t xml:space="preserve"> de </w:t>
      </w:r>
      <w:r w:rsidR="002D2193">
        <w:rPr>
          <w:bCs/>
          <w:i w:val="0"/>
          <w:sz w:val="24"/>
        </w:rPr>
        <w:t>fevereiro d</w:t>
      </w:r>
      <w:r w:rsidRPr="00294DB9">
        <w:rPr>
          <w:i w:val="0"/>
          <w:sz w:val="24"/>
        </w:rPr>
        <w:t>e 20</w:t>
      </w:r>
      <w:r w:rsidR="006B015B" w:rsidRPr="00294DB9">
        <w:rPr>
          <w:i w:val="0"/>
          <w:sz w:val="24"/>
        </w:rPr>
        <w:t>2</w:t>
      </w:r>
      <w:r w:rsidR="002D2193">
        <w:rPr>
          <w:i w:val="0"/>
          <w:sz w:val="24"/>
        </w:rPr>
        <w:t>1</w:t>
      </w:r>
      <w:r w:rsidRPr="00294DB9">
        <w:rPr>
          <w:i w:val="0"/>
          <w:sz w:val="24"/>
        </w:rPr>
        <w:t xml:space="preserve"> </w:t>
      </w:r>
    </w:p>
    <w:p w14:paraId="0C16AB8F" w14:textId="16398840" w:rsidR="005534D3" w:rsidRPr="00294DB9" w:rsidRDefault="005534D3" w:rsidP="005342B2">
      <w:pPr>
        <w:suppressLineNumbers/>
        <w:spacing w:after="116" w:line="259" w:lineRule="auto"/>
        <w:ind w:left="-5" w:right="0"/>
        <w:rPr>
          <w:i w:val="0"/>
          <w:sz w:val="24"/>
        </w:rPr>
      </w:pPr>
      <w:r w:rsidRPr="00294DB9">
        <w:rPr>
          <w:b/>
          <w:i w:val="0"/>
          <w:sz w:val="24"/>
        </w:rPr>
        <w:t xml:space="preserve">LOCAL: </w:t>
      </w:r>
      <w:r w:rsidR="00BF31CB" w:rsidRPr="00294DB9">
        <w:rPr>
          <w:i w:val="0"/>
          <w:sz w:val="24"/>
        </w:rPr>
        <w:t xml:space="preserve">Microsoft </w:t>
      </w:r>
      <w:r w:rsidR="00BF31CB" w:rsidRPr="00294DB9">
        <w:rPr>
          <w:iCs/>
          <w:sz w:val="24"/>
        </w:rPr>
        <w:t xml:space="preserve">Teams – </w:t>
      </w:r>
      <w:r w:rsidR="00BF31CB" w:rsidRPr="00294DB9">
        <w:rPr>
          <w:i w:val="0"/>
          <w:sz w:val="24"/>
        </w:rPr>
        <w:t>Videoconferência</w:t>
      </w:r>
    </w:p>
    <w:p w14:paraId="179E91A8" w14:textId="77777777" w:rsidR="00504C7F" w:rsidRPr="00294DB9" w:rsidRDefault="00504C7F" w:rsidP="005342B2">
      <w:pPr>
        <w:suppressLineNumbers/>
        <w:spacing w:after="115" w:line="259" w:lineRule="auto"/>
        <w:ind w:left="0" w:right="0" w:firstLine="0"/>
        <w:jc w:val="left"/>
        <w:rPr>
          <w:b/>
          <w:i w:val="0"/>
          <w:color w:val="000000" w:themeColor="text1"/>
          <w:sz w:val="24"/>
        </w:rPr>
      </w:pPr>
    </w:p>
    <w:p w14:paraId="557492C7" w14:textId="04D5C2CB" w:rsidR="005534D3" w:rsidRPr="00294DB9" w:rsidRDefault="00820AC1" w:rsidP="005342B2">
      <w:pPr>
        <w:suppressLineNumbers/>
        <w:spacing w:after="115" w:line="259" w:lineRule="auto"/>
        <w:ind w:left="0" w:right="0" w:firstLine="0"/>
        <w:jc w:val="left"/>
        <w:rPr>
          <w:b/>
          <w:i w:val="0"/>
          <w:color w:val="000000" w:themeColor="text1"/>
          <w:sz w:val="24"/>
        </w:rPr>
      </w:pPr>
      <w:r w:rsidRPr="00294DB9">
        <w:rPr>
          <w:b/>
          <w:i w:val="0"/>
          <w:color w:val="000000" w:themeColor="text1"/>
          <w:sz w:val="24"/>
        </w:rPr>
        <w:t>PRESENÇAS</w:t>
      </w:r>
    </w:p>
    <w:p w14:paraId="742FCB2F" w14:textId="77777777" w:rsidR="009925C4" w:rsidRPr="00294DB9" w:rsidRDefault="009925C4" w:rsidP="005342B2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</w:p>
    <w:p w14:paraId="2E426D67" w14:textId="77777777" w:rsidR="00504C7F" w:rsidRPr="00294DB9" w:rsidRDefault="00504C7F" w:rsidP="005342B2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294DB9">
        <w:rPr>
          <w:b/>
          <w:i w:val="0"/>
          <w:color w:val="000000" w:themeColor="text1"/>
          <w:sz w:val="24"/>
        </w:rPr>
        <w:t>Representantes do Governo</w:t>
      </w:r>
    </w:p>
    <w:p w14:paraId="456BCCC1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SEPRT/ME – Bruno Bianco Leal</w:t>
      </w:r>
    </w:p>
    <w:p w14:paraId="539AD4C4" w14:textId="56CB8E35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SPREV/ME </w:t>
      </w:r>
      <w:r w:rsidR="00645EAB" w:rsidRPr="00294DB9">
        <w:rPr>
          <w:i w:val="0"/>
          <w:color w:val="auto"/>
          <w:sz w:val="24"/>
          <w:szCs w:val="24"/>
        </w:rPr>
        <w:t>–</w:t>
      </w:r>
      <w:r w:rsidRPr="00294DB9">
        <w:rPr>
          <w:i w:val="0"/>
          <w:color w:val="auto"/>
          <w:sz w:val="24"/>
          <w:szCs w:val="24"/>
        </w:rPr>
        <w:t xml:space="preserve"> Narlon Gutierre Nogueira</w:t>
      </w:r>
    </w:p>
    <w:p w14:paraId="75E13612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SPREV/ME – Rogério Nagamine Costanzi</w:t>
      </w:r>
    </w:p>
    <w:p w14:paraId="5BE44CB2" w14:textId="29EB2F0C" w:rsidR="00504C7F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INSS </w:t>
      </w:r>
      <w:r w:rsidR="00645EAB" w:rsidRPr="00294DB9">
        <w:rPr>
          <w:i w:val="0"/>
          <w:color w:val="auto"/>
          <w:sz w:val="24"/>
          <w:szCs w:val="24"/>
        </w:rPr>
        <w:t>–</w:t>
      </w:r>
      <w:r w:rsidRPr="00294DB9">
        <w:rPr>
          <w:i w:val="0"/>
          <w:color w:val="auto"/>
          <w:sz w:val="24"/>
          <w:szCs w:val="24"/>
        </w:rPr>
        <w:t xml:space="preserve"> Leonardo José Rolim Guimarães</w:t>
      </w:r>
    </w:p>
    <w:p w14:paraId="3E78B4A1" w14:textId="71647CCC" w:rsidR="000B7DF7" w:rsidRPr="00294DB9" w:rsidRDefault="000B7DF7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INSS – Alessandro Roosevelt Silva Ribeiro</w:t>
      </w:r>
    </w:p>
    <w:p w14:paraId="3C9EC1D4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SEPRT/ME – Benedito Adalberto Brunca</w:t>
      </w:r>
    </w:p>
    <w:p w14:paraId="7B38F752" w14:textId="7017D58F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SPE/ME – Bernardo Borba de Andrade</w:t>
      </w:r>
    </w:p>
    <w:p w14:paraId="5D68C230" w14:textId="6B057B48" w:rsidR="003A6185" w:rsidRPr="00294DB9" w:rsidRDefault="003A6185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IPEA/ME – Luis Henrique da Silva Paiva</w:t>
      </w:r>
    </w:p>
    <w:p w14:paraId="5375055D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</w:p>
    <w:p w14:paraId="4B5BB54C" w14:textId="73EE9BDD" w:rsidR="00504C7F" w:rsidRPr="00294DB9" w:rsidRDefault="005F3EAC" w:rsidP="005342B2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294DB9">
        <w:rPr>
          <w:b/>
          <w:i w:val="0"/>
          <w:color w:val="000000" w:themeColor="text1"/>
          <w:sz w:val="24"/>
          <w:szCs w:val="24"/>
        </w:rPr>
        <w:t>Representa</w:t>
      </w:r>
      <w:r>
        <w:rPr>
          <w:b/>
          <w:i w:val="0"/>
          <w:color w:val="000000" w:themeColor="text1"/>
          <w:sz w:val="24"/>
          <w:szCs w:val="24"/>
        </w:rPr>
        <w:t>ntes</w:t>
      </w:r>
      <w:r w:rsidRPr="00294DB9">
        <w:rPr>
          <w:b/>
          <w:i w:val="0"/>
          <w:color w:val="000000" w:themeColor="text1"/>
          <w:sz w:val="24"/>
          <w:szCs w:val="24"/>
        </w:rPr>
        <w:t xml:space="preserve"> </w:t>
      </w:r>
      <w:r w:rsidR="00504C7F" w:rsidRPr="00294DB9">
        <w:rPr>
          <w:b/>
          <w:i w:val="0"/>
          <w:color w:val="000000" w:themeColor="text1"/>
          <w:sz w:val="24"/>
          <w:szCs w:val="24"/>
        </w:rPr>
        <w:t>dos Aposentados e Pensionistas</w:t>
      </w:r>
    </w:p>
    <w:p w14:paraId="79345592" w14:textId="371485BC" w:rsidR="00504C7F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CSB – Bartolomeu Evangelista de França</w:t>
      </w:r>
    </w:p>
    <w:p w14:paraId="295B5F3B" w14:textId="28FE8E1B" w:rsidR="000B7DF7" w:rsidRPr="00294DB9" w:rsidRDefault="000B7DF7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COBAP – Obede Muniz Teodoro</w:t>
      </w:r>
    </w:p>
    <w:p w14:paraId="736258DB" w14:textId="489E6F95" w:rsidR="00504C7F" w:rsidRDefault="003A6185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SINDNAPI/FS – Milton Baptista de Souza Filho</w:t>
      </w:r>
    </w:p>
    <w:p w14:paraId="012B95CD" w14:textId="681F2606" w:rsidR="000B7DF7" w:rsidRPr="00651866" w:rsidRDefault="000B7DF7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CONTAG – Edjane Rodrigues Silva</w:t>
      </w:r>
    </w:p>
    <w:p w14:paraId="6C1F3ABB" w14:textId="77777777" w:rsidR="003A6185" w:rsidRPr="00294DB9" w:rsidRDefault="003A6185" w:rsidP="005342B2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1EF7B528" w14:textId="23DE5FED" w:rsidR="00504C7F" w:rsidRPr="00294DB9" w:rsidRDefault="00504C7F" w:rsidP="005342B2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294DB9">
        <w:rPr>
          <w:b/>
          <w:i w:val="0"/>
          <w:color w:val="000000" w:themeColor="text1"/>
          <w:sz w:val="24"/>
          <w:szCs w:val="24"/>
        </w:rPr>
        <w:t>Representa</w:t>
      </w:r>
      <w:r w:rsidR="005F3EAC">
        <w:rPr>
          <w:b/>
          <w:i w:val="0"/>
          <w:color w:val="000000" w:themeColor="text1"/>
          <w:sz w:val="24"/>
          <w:szCs w:val="24"/>
        </w:rPr>
        <w:t>ntes</w:t>
      </w:r>
      <w:r w:rsidRPr="00294DB9">
        <w:rPr>
          <w:b/>
          <w:i w:val="0"/>
          <w:color w:val="000000" w:themeColor="text1"/>
          <w:sz w:val="24"/>
          <w:szCs w:val="24"/>
        </w:rPr>
        <w:t xml:space="preserve"> dos Trabalhadores em Atividade</w:t>
      </w:r>
    </w:p>
    <w:p w14:paraId="78302E0B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UGT – Natal Léo</w:t>
      </w:r>
    </w:p>
    <w:p w14:paraId="6B635CA5" w14:textId="051D0781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CUT – Ariovaldo de Camargo</w:t>
      </w:r>
    </w:p>
    <w:p w14:paraId="5DE6217F" w14:textId="2EDA2EA8" w:rsidR="00504C7F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CONTAG – Evandro José Morello</w:t>
      </w:r>
    </w:p>
    <w:p w14:paraId="033C9F34" w14:textId="1A43091A" w:rsidR="00651866" w:rsidRPr="00294DB9" w:rsidRDefault="00651866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lastRenderedPageBreak/>
        <w:t xml:space="preserve">CTB – Fernando </w:t>
      </w:r>
      <w:r w:rsidR="000B7DF7">
        <w:rPr>
          <w:i w:val="0"/>
          <w:color w:val="auto"/>
          <w:sz w:val="24"/>
        </w:rPr>
        <w:t xml:space="preserve">Antônio Duarte </w:t>
      </w:r>
      <w:r>
        <w:rPr>
          <w:i w:val="0"/>
          <w:color w:val="auto"/>
          <w:sz w:val="24"/>
        </w:rPr>
        <w:t>Dantas</w:t>
      </w:r>
    </w:p>
    <w:p w14:paraId="73420B92" w14:textId="69C0093A" w:rsidR="00504C7F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072EE425" w14:textId="2CF30C66" w:rsidR="00651866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032F7E4C" w14:textId="500CE9E6" w:rsidR="00651866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1A75F08E" w14:textId="77777777" w:rsidR="00651866" w:rsidRPr="00294DB9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47C2DFA4" w14:textId="2512DDA4" w:rsidR="00504C7F" w:rsidRPr="00294DB9" w:rsidRDefault="00504C7F" w:rsidP="005342B2">
      <w:pPr>
        <w:suppressLineNumbers/>
        <w:spacing w:after="116" w:line="259" w:lineRule="auto"/>
        <w:ind w:left="-5" w:right="0"/>
        <w:rPr>
          <w:b/>
          <w:i w:val="0"/>
          <w:color w:val="auto"/>
          <w:sz w:val="24"/>
        </w:rPr>
      </w:pPr>
      <w:r w:rsidRPr="00294DB9">
        <w:rPr>
          <w:b/>
          <w:i w:val="0"/>
          <w:color w:val="auto"/>
          <w:sz w:val="24"/>
        </w:rPr>
        <w:t>Representa</w:t>
      </w:r>
      <w:r w:rsidR="005F3EAC">
        <w:rPr>
          <w:b/>
          <w:i w:val="0"/>
          <w:color w:val="auto"/>
          <w:sz w:val="24"/>
        </w:rPr>
        <w:t>ntes</w:t>
      </w:r>
      <w:r w:rsidRPr="00294DB9">
        <w:rPr>
          <w:b/>
          <w:i w:val="0"/>
          <w:color w:val="auto"/>
          <w:sz w:val="24"/>
        </w:rPr>
        <w:t xml:space="preserve"> dos Empregadores</w:t>
      </w:r>
    </w:p>
    <w:p w14:paraId="1A0A7D4F" w14:textId="1B912262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 xml:space="preserve">CNI – </w:t>
      </w:r>
      <w:r w:rsidR="003A6185" w:rsidRPr="00294DB9">
        <w:rPr>
          <w:i w:val="0"/>
          <w:color w:val="auto"/>
          <w:sz w:val="24"/>
        </w:rPr>
        <w:t>Rafael Ernesto Kieckbusch</w:t>
      </w:r>
    </w:p>
    <w:p w14:paraId="0B29F515" w14:textId="5FBDC4EC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CN</w:t>
      </w:r>
      <w:r w:rsidR="004C731E">
        <w:rPr>
          <w:i w:val="0"/>
          <w:color w:val="auto"/>
          <w:sz w:val="24"/>
        </w:rPr>
        <w:t>F</w:t>
      </w:r>
      <w:r w:rsidRPr="00294DB9">
        <w:rPr>
          <w:i w:val="0"/>
          <w:color w:val="auto"/>
          <w:sz w:val="24"/>
        </w:rPr>
        <w:t xml:space="preserve"> – </w:t>
      </w:r>
      <w:r w:rsidR="004C731E">
        <w:rPr>
          <w:i w:val="0"/>
          <w:color w:val="auto"/>
          <w:sz w:val="24"/>
        </w:rPr>
        <w:t>Ênio Mathias Ferreira</w:t>
      </w:r>
    </w:p>
    <w:p w14:paraId="63ABE890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CNM – Antônio Mário Rattes de Oliveira</w:t>
      </w:r>
    </w:p>
    <w:p w14:paraId="5C038FF8" w14:textId="3A52055E" w:rsidR="00504C7F" w:rsidRDefault="003A6185" w:rsidP="005342B2">
      <w:pPr>
        <w:suppressLineNumbers/>
        <w:rPr>
          <w:i w:val="0"/>
          <w:iCs/>
          <w:sz w:val="24"/>
          <w:szCs w:val="24"/>
        </w:rPr>
      </w:pPr>
      <w:r w:rsidRPr="00294DB9">
        <w:rPr>
          <w:i w:val="0"/>
          <w:iCs/>
          <w:sz w:val="24"/>
          <w:szCs w:val="24"/>
        </w:rPr>
        <w:t>CNA – Carolina Carvalhais Vie</w:t>
      </w:r>
      <w:r w:rsidR="000B7DF7">
        <w:rPr>
          <w:i w:val="0"/>
          <w:iCs/>
          <w:sz w:val="24"/>
          <w:szCs w:val="24"/>
        </w:rPr>
        <w:t>i</w:t>
      </w:r>
      <w:r w:rsidRPr="00294DB9">
        <w:rPr>
          <w:i w:val="0"/>
          <w:iCs/>
          <w:sz w:val="24"/>
          <w:szCs w:val="24"/>
        </w:rPr>
        <w:t>ra de Melo</w:t>
      </w:r>
    </w:p>
    <w:p w14:paraId="77A4BF99" w14:textId="45A61229" w:rsidR="000B7DF7" w:rsidRPr="00294DB9" w:rsidRDefault="000B7DF7" w:rsidP="005342B2">
      <w:pPr>
        <w:suppressLineNumbers/>
        <w:rPr>
          <w:i w:val="0"/>
          <w:iCs/>
          <w:color w:val="000000" w:themeColor="text1"/>
          <w:sz w:val="24"/>
          <w:szCs w:val="24"/>
        </w:rPr>
      </w:pPr>
      <w:r>
        <w:rPr>
          <w:i w:val="0"/>
          <w:iCs/>
          <w:sz w:val="24"/>
          <w:szCs w:val="24"/>
        </w:rPr>
        <w:t>CNA – Guilherme Theo Rodrigues da Rocha Sampaio</w:t>
      </w:r>
    </w:p>
    <w:p w14:paraId="0FB70D44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</w:p>
    <w:p w14:paraId="7C8499F4" w14:textId="77777777" w:rsidR="00504C7F" w:rsidRPr="00294DB9" w:rsidRDefault="00504C7F" w:rsidP="005342B2">
      <w:pPr>
        <w:pStyle w:val="Ttulo2"/>
        <w:suppressLineNumbers/>
        <w:ind w:left="-5" w:right="0"/>
        <w:rPr>
          <w:color w:val="000000" w:themeColor="text1"/>
        </w:rPr>
      </w:pPr>
      <w:r w:rsidRPr="00294DB9">
        <w:rPr>
          <w:color w:val="000000" w:themeColor="text1"/>
        </w:rPr>
        <w:t xml:space="preserve">Convidados </w:t>
      </w:r>
    </w:p>
    <w:p w14:paraId="13DA9FFF" w14:textId="48496A46" w:rsidR="0065186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FEBRABAN</w:t>
      </w:r>
      <w:r w:rsidR="00651866">
        <w:rPr>
          <w:i w:val="0"/>
          <w:color w:val="auto"/>
          <w:sz w:val="24"/>
        </w:rPr>
        <w:t xml:space="preserve"> – </w:t>
      </w:r>
      <w:r w:rsidRPr="005342B2">
        <w:rPr>
          <w:i w:val="0"/>
          <w:color w:val="auto"/>
          <w:sz w:val="24"/>
        </w:rPr>
        <w:t>Amaury Martins de Oliva</w:t>
      </w:r>
    </w:p>
    <w:p w14:paraId="730BED20" w14:textId="77777777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DATAPREV – Ubiramar Mendonça</w:t>
      </w:r>
    </w:p>
    <w:p w14:paraId="437ED05A" w14:textId="6C64823E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SINDANEPS – Hamilton Walter Avelar Xavier</w:t>
      </w:r>
    </w:p>
    <w:p w14:paraId="0C52DA38" w14:textId="77777777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INSS – Silvana Socorro Machado</w:t>
      </w:r>
    </w:p>
    <w:p w14:paraId="66E578A9" w14:textId="5B977E50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5342B2">
        <w:rPr>
          <w:i w:val="0"/>
          <w:color w:val="auto"/>
          <w:sz w:val="24"/>
        </w:rPr>
        <w:t>ASCOM/INSS – Bruno Dantas</w:t>
      </w:r>
    </w:p>
    <w:p w14:paraId="5DD5B999" w14:textId="4DAB983E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CGEPR/SRGPS – Andrea Velasco Rufato</w:t>
      </w:r>
    </w:p>
    <w:p w14:paraId="4AFC63C8" w14:textId="5842F66A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ANEPS – Wesley Santos Cambui</w:t>
      </w:r>
    </w:p>
    <w:p w14:paraId="7BB4536B" w14:textId="028E7D51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ANEPS – João Batista Marques</w:t>
      </w:r>
    </w:p>
    <w:p w14:paraId="379926BF" w14:textId="29BF73AC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ANEPS – Edison João Costa</w:t>
      </w:r>
    </w:p>
    <w:p w14:paraId="3609010A" w14:textId="0313C1DE" w:rsidR="0065186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SINDINAPI/FS</w:t>
      </w:r>
      <w:r w:rsidR="00651866" w:rsidRPr="00651866">
        <w:rPr>
          <w:i w:val="0"/>
          <w:color w:val="auto"/>
          <w:sz w:val="24"/>
        </w:rPr>
        <w:t xml:space="preserve"> – </w:t>
      </w:r>
      <w:r>
        <w:rPr>
          <w:i w:val="0"/>
          <w:color w:val="auto"/>
          <w:sz w:val="24"/>
        </w:rPr>
        <w:t>Tônia Galleti</w:t>
      </w:r>
    </w:p>
    <w:p w14:paraId="26704FFB" w14:textId="77777777" w:rsidR="00651866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SPREV/SEPRT – Elvis Gallera</w:t>
      </w:r>
    </w:p>
    <w:p w14:paraId="0131B70F" w14:textId="53A94AC6" w:rsidR="0065186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ITAÚ-UNIBANCO – Kleber Teba</w:t>
      </w:r>
    </w:p>
    <w:p w14:paraId="20A67303" w14:textId="7A339BBD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ABBC – Alex Sander Gonçalves</w:t>
      </w:r>
    </w:p>
    <w:p w14:paraId="0800841C" w14:textId="66223C06" w:rsidR="00C400C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UGT – Canindé Pegado</w:t>
      </w:r>
    </w:p>
    <w:p w14:paraId="1C7A2074" w14:textId="23D44983" w:rsidR="00C400C6" w:rsidRPr="00294DB9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ASCOM – Renata Brumado</w:t>
      </w:r>
    </w:p>
    <w:p w14:paraId="1D41B50E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FF0000"/>
          <w:sz w:val="24"/>
        </w:rPr>
      </w:pPr>
    </w:p>
    <w:p w14:paraId="7CCB8D7C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b/>
          <w:i w:val="0"/>
          <w:color w:val="000000" w:themeColor="text1"/>
          <w:sz w:val="24"/>
        </w:rPr>
      </w:pPr>
    </w:p>
    <w:p w14:paraId="27FFBF1E" w14:textId="58F8B438" w:rsidR="00504C7F" w:rsidRPr="00294DB9" w:rsidDel="003E5358" w:rsidRDefault="00504C7F" w:rsidP="005342B2">
      <w:pPr>
        <w:suppressLineNumbers/>
        <w:spacing w:after="116" w:line="259" w:lineRule="auto"/>
        <w:ind w:left="0" w:right="0" w:firstLine="0"/>
        <w:rPr>
          <w:del w:id="10" w:author="Larissa Claudia Lopes de Araujo - SPREV" w:date="2021-03-22T09:17:00Z"/>
          <w:i w:val="0"/>
          <w:color w:val="000000" w:themeColor="text1"/>
          <w:sz w:val="24"/>
        </w:rPr>
      </w:pPr>
    </w:p>
    <w:p w14:paraId="19539920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37260F15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476A4758" w14:textId="68F2D17C" w:rsidR="00C66DC1" w:rsidRDefault="00C66DC1" w:rsidP="005342B2">
      <w:pPr>
        <w:suppressLineNumbers/>
        <w:spacing w:after="160" w:line="259" w:lineRule="auto"/>
        <w:ind w:left="0" w:right="0" w:firstLine="0"/>
        <w:jc w:val="left"/>
        <w:rPr>
          <w:b/>
          <w:i w:val="0"/>
          <w:sz w:val="24"/>
        </w:rPr>
      </w:pPr>
      <w:del w:id="11" w:author="Larissa Claudia Lopes de Araujo - SPREV" w:date="2021-03-22T09:17:00Z">
        <w:r w:rsidDel="003E5358">
          <w:br w:type="page"/>
        </w:r>
      </w:del>
    </w:p>
    <w:p w14:paraId="1614F287" w14:textId="13A8A262" w:rsidR="00504C7F" w:rsidRPr="00294DB9" w:rsidRDefault="00504C7F" w:rsidP="003E14F7">
      <w:pPr>
        <w:pStyle w:val="Ttulo2"/>
        <w:spacing w:after="0" w:line="360" w:lineRule="auto"/>
        <w:ind w:left="0" w:right="0" w:firstLine="0"/>
        <w:rPr>
          <w:color w:val="auto"/>
        </w:rPr>
      </w:pPr>
      <w:r w:rsidRPr="00294DB9">
        <w:t xml:space="preserve">I </w:t>
      </w:r>
      <w:r w:rsidRPr="00294DB9">
        <w:rPr>
          <w:color w:val="auto"/>
        </w:rPr>
        <w:t xml:space="preserve">– ABERTURA </w:t>
      </w:r>
    </w:p>
    <w:p w14:paraId="3BAFF6EC" w14:textId="72624265" w:rsidR="002D2193" w:rsidRDefault="00504C7F" w:rsidP="003E14F7">
      <w:pPr>
        <w:spacing w:after="0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 xml:space="preserve">Presidindo a mesa, o </w:t>
      </w:r>
      <w:del w:id="12" w:author="SPREV" w:date="2021-03-19T01:54:00Z">
        <w:r w:rsidR="002D2193" w:rsidDel="00FF0BCF">
          <w:rPr>
            <w:i w:val="0"/>
            <w:color w:val="auto"/>
            <w:sz w:val="24"/>
          </w:rPr>
          <w:delText>presidente substituto</w:delText>
        </w:r>
      </w:del>
      <w:ins w:id="13" w:author="SPREV" w:date="2021-03-19T01:54:00Z">
        <w:r w:rsidR="00FF0BCF">
          <w:rPr>
            <w:i w:val="0"/>
            <w:color w:val="auto"/>
            <w:sz w:val="24"/>
          </w:rPr>
          <w:t>Sr.</w:t>
        </w:r>
      </w:ins>
      <w:r w:rsidR="002D2193">
        <w:rPr>
          <w:i w:val="0"/>
          <w:color w:val="auto"/>
          <w:sz w:val="24"/>
        </w:rPr>
        <w:t xml:space="preserve"> Benedito Adalberto Brunca</w:t>
      </w:r>
      <w:r w:rsidR="006E541E">
        <w:rPr>
          <w:i w:val="0"/>
          <w:color w:val="auto"/>
          <w:sz w:val="24"/>
          <w:szCs w:val="24"/>
        </w:rPr>
        <w:t>,</w:t>
      </w:r>
      <w:r w:rsidRPr="00294DB9">
        <w:rPr>
          <w:i w:val="0"/>
          <w:color w:val="auto"/>
          <w:sz w:val="24"/>
        </w:rPr>
        <w:t xml:space="preserve"> abriu a 27</w:t>
      </w:r>
      <w:r w:rsidR="002D2193">
        <w:rPr>
          <w:i w:val="0"/>
          <w:color w:val="auto"/>
          <w:sz w:val="24"/>
        </w:rPr>
        <w:t>7</w:t>
      </w:r>
      <w:r w:rsidRPr="00294DB9">
        <w:rPr>
          <w:i w:val="0"/>
          <w:color w:val="auto"/>
          <w:sz w:val="24"/>
        </w:rPr>
        <w:t xml:space="preserve">ª Reunião </w:t>
      </w:r>
      <w:r w:rsidR="00252606" w:rsidRPr="00294DB9">
        <w:rPr>
          <w:i w:val="0"/>
          <w:color w:val="auto"/>
          <w:sz w:val="24"/>
        </w:rPr>
        <w:t>O</w:t>
      </w:r>
      <w:r w:rsidRPr="00294DB9">
        <w:rPr>
          <w:i w:val="0"/>
          <w:color w:val="auto"/>
          <w:sz w:val="24"/>
        </w:rPr>
        <w:t>rdinária do Conselho Nacional de Previdência Social – CNPS</w:t>
      </w:r>
      <w:r w:rsidR="006E541E">
        <w:rPr>
          <w:i w:val="0"/>
          <w:color w:val="auto"/>
          <w:sz w:val="24"/>
        </w:rPr>
        <w:t>.</w:t>
      </w:r>
      <w:r w:rsidRPr="00294DB9">
        <w:rPr>
          <w:i w:val="0"/>
          <w:color w:val="auto"/>
          <w:sz w:val="24"/>
        </w:rPr>
        <w:t xml:space="preserve"> </w:t>
      </w:r>
      <w:r w:rsidR="005168E0" w:rsidRPr="00294DB9">
        <w:rPr>
          <w:i w:val="0"/>
          <w:color w:val="auto"/>
          <w:sz w:val="24"/>
        </w:rPr>
        <w:t>Na o</w:t>
      </w:r>
      <w:r w:rsidR="00F11E1B">
        <w:rPr>
          <w:i w:val="0"/>
          <w:color w:val="auto"/>
          <w:sz w:val="24"/>
        </w:rPr>
        <w:t>casião,</w:t>
      </w:r>
      <w:r w:rsidR="005168E0" w:rsidRPr="00294DB9">
        <w:rPr>
          <w:i w:val="0"/>
          <w:color w:val="auto"/>
          <w:sz w:val="24"/>
        </w:rPr>
        <w:t xml:space="preserve"> </w:t>
      </w:r>
      <w:r w:rsidR="002D2193">
        <w:rPr>
          <w:i w:val="0"/>
          <w:color w:val="auto"/>
          <w:sz w:val="24"/>
        </w:rPr>
        <w:t xml:space="preserve">registrou o falecimento do Sr. Francisco Maia Farias, conselheiro titular do CNPS, representante </w:t>
      </w:r>
      <w:r w:rsidR="002D2193" w:rsidRPr="002D2193">
        <w:rPr>
          <w:i w:val="0"/>
          <w:color w:val="auto"/>
          <w:sz w:val="24"/>
        </w:rPr>
        <w:t>da Confederação Nacional do Comércio de Bens</w:t>
      </w:r>
      <w:r w:rsidR="00F11E1B">
        <w:rPr>
          <w:i w:val="0"/>
          <w:color w:val="auto"/>
          <w:sz w:val="24"/>
        </w:rPr>
        <w:t>,</w:t>
      </w:r>
      <w:r w:rsidR="002D2193" w:rsidRPr="002D2193">
        <w:rPr>
          <w:i w:val="0"/>
          <w:color w:val="auto"/>
          <w:sz w:val="24"/>
        </w:rPr>
        <w:t xml:space="preserve"> Serviços e Turismo</w:t>
      </w:r>
      <w:r w:rsidR="002D2193">
        <w:rPr>
          <w:i w:val="0"/>
          <w:color w:val="auto"/>
          <w:sz w:val="24"/>
        </w:rPr>
        <w:t xml:space="preserve"> –</w:t>
      </w:r>
      <w:r w:rsidR="002D2193" w:rsidRPr="002D2193">
        <w:rPr>
          <w:i w:val="0"/>
          <w:color w:val="auto"/>
          <w:sz w:val="24"/>
        </w:rPr>
        <w:t xml:space="preserve"> CNC</w:t>
      </w:r>
      <w:r w:rsidR="002D2193">
        <w:rPr>
          <w:i w:val="0"/>
          <w:color w:val="auto"/>
          <w:sz w:val="24"/>
        </w:rPr>
        <w:t xml:space="preserve">. Lamentou profundamente a perda e registrou as condolências a todos os </w:t>
      </w:r>
      <w:del w:id="14" w:author="SPREV" w:date="2021-03-19T01:58:00Z">
        <w:r w:rsidR="002D2193" w:rsidDel="00FF0BCF">
          <w:rPr>
            <w:i w:val="0"/>
            <w:color w:val="auto"/>
            <w:sz w:val="24"/>
          </w:rPr>
          <w:delText xml:space="preserve">seus </w:delText>
        </w:r>
      </w:del>
      <w:r w:rsidR="002D2193">
        <w:rPr>
          <w:i w:val="0"/>
          <w:color w:val="auto"/>
          <w:sz w:val="24"/>
        </w:rPr>
        <w:t>familiares.</w:t>
      </w:r>
      <w:r w:rsidR="00867965">
        <w:rPr>
          <w:i w:val="0"/>
          <w:color w:val="auto"/>
          <w:sz w:val="24"/>
        </w:rPr>
        <w:t xml:space="preserve"> O Sr. Evandro José Morello também externou suas condolências em nome de todos os conselheiros.</w:t>
      </w:r>
    </w:p>
    <w:p w14:paraId="07BEF286" w14:textId="77777777" w:rsidR="003E14F7" w:rsidRPr="00294DB9" w:rsidRDefault="003E14F7" w:rsidP="003E14F7">
      <w:pPr>
        <w:pStyle w:val="Ttulo2"/>
        <w:suppressLineNumbers/>
        <w:spacing w:after="0" w:line="360" w:lineRule="auto"/>
        <w:ind w:left="-5" w:right="0"/>
        <w:rPr>
          <w:color w:val="auto"/>
          <w:szCs w:val="24"/>
        </w:rPr>
      </w:pPr>
    </w:p>
    <w:p w14:paraId="71F3D46F" w14:textId="0D6C1DC6" w:rsidR="00504C7F" w:rsidRPr="00294DB9" w:rsidRDefault="00504C7F" w:rsidP="005342B2">
      <w:pPr>
        <w:pStyle w:val="Ttulo2"/>
        <w:spacing w:after="0" w:line="360" w:lineRule="auto"/>
        <w:ind w:left="-5" w:right="0"/>
        <w:rPr>
          <w:color w:val="auto"/>
          <w:szCs w:val="24"/>
        </w:rPr>
      </w:pPr>
      <w:r w:rsidRPr="00294DB9">
        <w:rPr>
          <w:color w:val="auto"/>
          <w:szCs w:val="24"/>
        </w:rPr>
        <w:t xml:space="preserve">II – EXPEDIENTE </w:t>
      </w:r>
    </w:p>
    <w:p w14:paraId="322997B1" w14:textId="102E9F2C" w:rsidR="00504C7F" w:rsidRPr="00294DB9" w:rsidRDefault="00504C7F" w:rsidP="005342B2">
      <w:pPr>
        <w:spacing w:afterLines="100" w:after="240"/>
        <w:ind w:left="-5" w:right="0"/>
        <w:rPr>
          <w:i w:val="0"/>
          <w:color w:val="000000" w:themeColor="text1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O </w:t>
      </w:r>
      <w:r w:rsidR="006E541E">
        <w:rPr>
          <w:i w:val="0"/>
          <w:color w:val="auto"/>
          <w:sz w:val="24"/>
          <w:szCs w:val="24"/>
        </w:rPr>
        <w:t>Sr. Presidente</w:t>
      </w:r>
      <w:r w:rsidRPr="00294DB9">
        <w:rPr>
          <w:i w:val="0"/>
          <w:color w:val="000000" w:themeColor="text1"/>
          <w:sz w:val="24"/>
          <w:szCs w:val="24"/>
        </w:rPr>
        <w:t xml:space="preserve"> colocou em aprovação 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Ata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da </w:t>
      </w:r>
      <w:r w:rsidR="00C400C6" w:rsidRPr="00294DB9">
        <w:rPr>
          <w:i w:val="0"/>
          <w:color w:val="000000" w:themeColor="text1"/>
          <w:sz w:val="24"/>
          <w:szCs w:val="24"/>
        </w:rPr>
        <w:t>27</w:t>
      </w:r>
      <w:r w:rsidR="00867965">
        <w:rPr>
          <w:i w:val="0"/>
          <w:color w:val="000000" w:themeColor="text1"/>
          <w:sz w:val="24"/>
          <w:szCs w:val="24"/>
        </w:rPr>
        <w:t>5</w:t>
      </w:r>
      <w:r w:rsidRPr="00294DB9">
        <w:rPr>
          <w:i w:val="0"/>
          <w:color w:val="000000" w:themeColor="text1"/>
          <w:sz w:val="24"/>
          <w:szCs w:val="24"/>
        </w:rPr>
        <w:t xml:space="preserve">ª </w:t>
      </w:r>
      <w:r w:rsidR="00E61B92">
        <w:rPr>
          <w:i w:val="0"/>
          <w:color w:val="000000" w:themeColor="text1"/>
          <w:sz w:val="24"/>
          <w:szCs w:val="24"/>
        </w:rPr>
        <w:t xml:space="preserve">e </w:t>
      </w:r>
      <w:r w:rsidR="00F47152">
        <w:rPr>
          <w:i w:val="0"/>
          <w:color w:val="000000" w:themeColor="text1"/>
          <w:sz w:val="24"/>
          <w:szCs w:val="24"/>
        </w:rPr>
        <w:t xml:space="preserve">da </w:t>
      </w:r>
      <w:r w:rsidR="00E61B92">
        <w:rPr>
          <w:i w:val="0"/>
          <w:color w:val="000000" w:themeColor="text1"/>
          <w:sz w:val="24"/>
          <w:szCs w:val="24"/>
        </w:rPr>
        <w:t>27</w:t>
      </w:r>
      <w:r w:rsidR="00867965">
        <w:rPr>
          <w:i w:val="0"/>
          <w:color w:val="000000" w:themeColor="text1"/>
          <w:sz w:val="24"/>
          <w:szCs w:val="24"/>
        </w:rPr>
        <w:t>6</w:t>
      </w:r>
      <w:r w:rsidR="00E61B92">
        <w:rPr>
          <w:i w:val="0"/>
          <w:color w:val="000000" w:themeColor="text1"/>
          <w:sz w:val="24"/>
          <w:szCs w:val="24"/>
        </w:rPr>
        <w:t xml:space="preserve">ª </w:t>
      </w:r>
      <w:r w:rsidRPr="00294DB9">
        <w:rPr>
          <w:i w:val="0"/>
          <w:color w:val="000000" w:themeColor="text1"/>
          <w:sz w:val="24"/>
          <w:szCs w:val="24"/>
        </w:rPr>
        <w:t>Reuni</w:t>
      </w:r>
      <w:r w:rsidR="00E61B92">
        <w:rPr>
          <w:i w:val="0"/>
          <w:color w:val="000000" w:themeColor="text1"/>
          <w:sz w:val="24"/>
          <w:szCs w:val="24"/>
        </w:rPr>
        <w:t xml:space="preserve">ões </w:t>
      </w:r>
      <w:r w:rsidR="00C400C6" w:rsidRPr="00294DB9">
        <w:rPr>
          <w:i w:val="0"/>
          <w:color w:val="000000" w:themeColor="text1"/>
          <w:sz w:val="24"/>
          <w:szCs w:val="24"/>
        </w:rPr>
        <w:t>Ordinária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="00C400C6" w:rsidRPr="00294DB9">
        <w:rPr>
          <w:i w:val="0"/>
          <w:color w:val="000000" w:themeColor="text1"/>
          <w:sz w:val="24"/>
          <w:szCs w:val="24"/>
        </w:rPr>
        <w:t xml:space="preserve"> </w:t>
      </w:r>
      <w:r w:rsidRPr="00294DB9">
        <w:rPr>
          <w:i w:val="0"/>
          <w:color w:val="000000" w:themeColor="text1"/>
          <w:sz w:val="24"/>
          <w:szCs w:val="24"/>
        </w:rPr>
        <w:t>do CNPS</w:t>
      </w:r>
      <w:r w:rsidR="00252606" w:rsidRPr="00294DB9">
        <w:rPr>
          <w:i w:val="0"/>
          <w:color w:val="000000" w:themeColor="text1"/>
          <w:sz w:val="24"/>
          <w:szCs w:val="24"/>
        </w:rPr>
        <w:t>,</w:t>
      </w:r>
      <w:r w:rsidRPr="00294DB9">
        <w:rPr>
          <w:i w:val="0"/>
          <w:color w:val="000000" w:themeColor="text1"/>
          <w:sz w:val="24"/>
          <w:szCs w:val="24"/>
        </w:rPr>
        <w:t xml:space="preserve"> realizada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no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dia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</w:t>
      </w:r>
      <w:r w:rsidR="00C400C6" w:rsidRPr="00294DB9">
        <w:rPr>
          <w:i w:val="0"/>
          <w:color w:val="000000" w:themeColor="text1"/>
          <w:sz w:val="24"/>
          <w:szCs w:val="24"/>
        </w:rPr>
        <w:t>2</w:t>
      </w:r>
      <w:r w:rsidR="00867965">
        <w:rPr>
          <w:i w:val="0"/>
          <w:color w:val="000000" w:themeColor="text1"/>
          <w:sz w:val="24"/>
          <w:szCs w:val="24"/>
        </w:rPr>
        <w:t>6</w:t>
      </w:r>
      <w:r w:rsidRPr="00294DB9">
        <w:rPr>
          <w:i w:val="0"/>
          <w:color w:val="000000" w:themeColor="text1"/>
          <w:sz w:val="24"/>
          <w:szCs w:val="24"/>
        </w:rPr>
        <w:t xml:space="preserve"> de </w:t>
      </w:r>
      <w:r w:rsidR="00867965">
        <w:rPr>
          <w:i w:val="0"/>
          <w:color w:val="000000" w:themeColor="text1"/>
          <w:sz w:val="24"/>
          <w:szCs w:val="24"/>
        </w:rPr>
        <w:t xml:space="preserve">novembro </w:t>
      </w:r>
      <w:r w:rsidR="00E61B92">
        <w:rPr>
          <w:i w:val="0"/>
          <w:color w:val="000000" w:themeColor="text1"/>
          <w:sz w:val="24"/>
          <w:szCs w:val="24"/>
        </w:rPr>
        <w:t xml:space="preserve">e </w:t>
      </w:r>
      <w:r w:rsidR="00867965">
        <w:rPr>
          <w:i w:val="0"/>
          <w:color w:val="000000" w:themeColor="text1"/>
          <w:sz w:val="24"/>
          <w:szCs w:val="24"/>
        </w:rPr>
        <w:t>10</w:t>
      </w:r>
      <w:r w:rsidR="00E61B92">
        <w:rPr>
          <w:i w:val="0"/>
          <w:color w:val="000000" w:themeColor="text1"/>
          <w:sz w:val="24"/>
          <w:szCs w:val="24"/>
        </w:rPr>
        <w:t xml:space="preserve"> de </w:t>
      </w:r>
      <w:r w:rsidR="00867965">
        <w:rPr>
          <w:i w:val="0"/>
          <w:color w:val="000000" w:themeColor="text1"/>
          <w:sz w:val="24"/>
          <w:szCs w:val="24"/>
        </w:rPr>
        <w:t xml:space="preserve">dezembro </w:t>
      </w:r>
      <w:r w:rsidR="00E61B92">
        <w:rPr>
          <w:i w:val="0"/>
          <w:color w:val="000000" w:themeColor="text1"/>
          <w:sz w:val="24"/>
          <w:szCs w:val="24"/>
        </w:rPr>
        <w:t>de 2020, respectivamente</w:t>
      </w:r>
      <w:r w:rsidRPr="00294DB9">
        <w:rPr>
          <w:i w:val="0"/>
          <w:color w:val="000000" w:themeColor="text1"/>
          <w:sz w:val="24"/>
          <w:szCs w:val="24"/>
        </w:rPr>
        <w:t xml:space="preserve">. </w:t>
      </w:r>
      <w:r w:rsidR="00E61B92">
        <w:rPr>
          <w:i w:val="0"/>
          <w:color w:val="000000" w:themeColor="text1"/>
          <w:sz w:val="24"/>
          <w:szCs w:val="24"/>
        </w:rPr>
        <w:t>Havendo a concordância de todos, as Atas foram aprovadas à unanimidade.</w:t>
      </w:r>
      <w:r w:rsidR="00A53098" w:rsidRPr="00294DB9">
        <w:rPr>
          <w:i w:val="0"/>
          <w:color w:val="000000" w:themeColor="text1"/>
          <w:sz w:val="24"/>
          <w:szCs w:val="24"/>
        </w:rPr>
        <w:t xml:space="preserve"> </w:t>
      </w:r>
    </w:p>
    <w:p w14:paraId="00AD3467" w14:textId="436ABDFF" w:rsidR="00504C7F" w:rsidRPr="00294DB9" w:rsidRDefault="00504C7F" w:rsidP="005342B2">
      <w:pPr>
        <w:spacing w:after="0"/>
        <w:ind w:left="0" w:right="0" w:firstLine="0"/>
        <w:jc w:val="left"/>
        <w:rPr>
          <w:b/>
          <w:i w:val="0"/>
          <w:sz w:val="24"/>
          <w:szCs w:val="24"/>
        </w:rPr>
      </w:pPr>
      <w:r w:rsidRPr="00294DB9">
        <w:rPr>
          <w:b/>
          <w:i w:val="0"/>
          <w:sz w:val="24"/>
          <w:szCs w:val="24"/>
        </w:rPr>
        <w:t xml:space="preserve">III – ORDEM DO DIA  </w:t>
      </w:r>
    </w:p>
    <w:p w14:paraId="176586F8" w14:textId="14173477" w:rsidR="003F1C27" w:rsidRPr="003F1C27" w:rsidDel="001D1EF1" w:rsidRDefault="00504C7F" w:rsidP="005342B2">
      <w:pPr>
        <w:spacing w:after="0"/>
        <w:ind w:left="-6" w:right="0" w:hanging="11"/>
        <w:rPr>
          <w:del w:id="15" w:author="SPREV" w:date="2021-03-21T21:06:00Z"/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O </w:t>
      </w:r>
      <w:r w:rsidR="00D75757">
        <w:rPr>
          <w:i w:val="0"/>
          <w:color w:val="auto"/>
          <w:sz w:val="24"/>
          <w:szCs w:val="24"/>
        </w:rPr>
        <w:t xml:space="preserve">Sr. </w:t>
      </w:r>
      <w:r w:rsidR="00867965">
        <w:rPr>
          <w:i w:val="0"/>
          <w:color w:val="auto"/>
          <w:sz w:val="24"/>
          <w:szCs w:val="24"/>
        </w:rPr>
        <w:t>Benedito Adalberto Brunca</w:t>
      </w:r>
      <w:r w:rsidR="00046D33">
        <w:rPr>
          <w:i w:val="0"/>
          <w:color w:val="auto"/>
          <w:sz w:val="24"/>
          <w:szCs w:val="24"/>
        </w:rPr>
        <w:t xml:space="preserve"> </w:t>
      </w:r>
      <w:r w:rsidR="00C33859" w:rsidRPr="00C33859">
        <w:rPr>
          <w:i w:val="0"/>
          <w:color w:val="auto"/>
          <w:sz w:val="24"/>
          <w:szCs w:val="24"/>
        </w:rPr>
        <w:t xml:space="preserve">socializou a pauta da </w:t>
      </w:r>
      <w:r w:rsidR="00C33859" w:rsidRPr="005342B2">
        <w:rPr>
          <w:i w:val="0"/>
          <w:color w:val="auto"/>
          <w:sz w:val="24"/>
          <w:szCs w:val="24"/>
        </w:rPr>
        <w:t>reunião, sendo estabelecida: I – Abertura</w:t>
      </w:r>
      <w:r w:rsidR="00F11E1B" w:rsidRPr="005342B2">
        <w:rPr>
          <w:i w:val="0"/>
          <w:color w:val="auto"/>
          <w:sz w:val="24"/>
          <w:szCs w:val="24"/>
        </w:rPr>
        <w:t xml:space="preserve"> – Registro do falecimento do conselheiro Francisco Maia Farias, representante da Confederação Nacional do Comércio de Bens, Serviços e Turismo – CNC no CNPS.</w:t>
      </w:r>
      <w:r w:rsidR="001726BF" w:rsidRPr="005342B2">
        <w:rPr>
          <w:i w:val="0"/>
          <w:sz w:val="24"/>
          <w:szCs w:val="24"/>
        </w:rPr>
        <w:t xml:space="preserve"> II</w:t>
      </w:r>
      <w:r w:rsidR="001726BF" w:rsidRPr="005342B2">
        <w:rPr>
          <w:sz w:val="24"/>
          <w:szCs w:val="24"/>
        </w:rPr>
        <w:t xml:space="preserve"> – </w:t>
      </w:r>
      <w:r w:rsidR="001726BF" w:rsidRPr="005342B2">
        <w:rPr>
          <w:i w:val="0"/>
          <w:color w:val="auto"/>
          <w:sz w:val="24"/>
          <w:szCs w:val="24"/>
        </w:rPr>
        <w:t>Expediente: Aprovação das Atas da 275ª e da 276ª Reuniões Ordinárias do CNPS. III – Ordem</w:t>
      </w:r>
      <w:r w:rsidR="001726BF" w:rsidRPr="001726BF">
        <w:rPr>
          <w:i w:val="0"/>
          <w:color w:val="auto"/>
          <w:sz w:val="24"/>
          <w:szCs w:val="24"/>
        </w:rPr>
        <w:t xml:space="preserve"> do Dia: a) </w:t>
      </w:r>
      <w:r w:rsidR="00F11E1B" w:rsidRPr="001726BF">
        <w:rPr>
          <w:i w:val="0"/>
          <w:color w:val="auto"/>
          <w:sz w:val="24"/>
          <w:szCs w:val="24"/>
        </w:rPr>
        <w:t>Situação</w:t>
      </w:r>
      <w:r w:rsidR="00F11E1B" w:rsidRPr="00F11E1B">
        <w:rPr>
          <w:i w:val="0"/>
          <w:color w:val="auto"/>
          <w:sz w:val="24"/>
          <w:szCs w:val="24"/>
        </w:rPr>
        <w:t xml:space="preserve"> atual do atendimento pelo INSS e Perícia Médica Federal</w:t>
      </w:r>
      <w:r w:rsidR="00F11E1B">
        <w:rPr>
          <w:i w:val="0"/>
          <w:color w:val="auto"/>
          <w:sz w:val="24"/>
          <w:szCs w:val="24"/>
        </w:rPr>
        <w:t>;</w:t>
      </w:r>
      <w:r w:rsidR="00F11E1B" w:rsidRPr="00F11E1B">
        <w:rPr>
          <w:i w:val="0"/>
          <w:color w:val="auto"/>
          <w:sz w:val="24"/>
          <w:szCs w:val="24"/>
        </w:rPr>
        <w:t xml:space="preserve"> </w:t>
      </w:r>
      <w:r w:rsidR="00F11E1B">
        <w:rPr>
          <w:i w:val="0"/>
          <w:color w:val="auto"/>
          <w:sz w:val="24"/>
          <w:szCs w:val="24"/>
        </w:rPr>
        <w:t>Palestrantes</w:t>
      </w:r>
      <w:r w:rsidR="00F11E1B" w:rsidRPr="00F11E1B">
        <w:rPr>
          <w:i w:val="0"/>
          <w:color w:val="auto"/>
          <w:sz w:val="24"/>
          <w:szCs w:val="24"/>
        </w:rPr>
        <w:t>:</w:t>
      </w:r>
      <w:r w:rsidR="00F11E1B">
        <w:rPr>
          <w:i w:val="0"/>
          <w:color w:val="auto"/>
          <w:sz w:val="24"/>
          <w:szCs w:val="24"/>
        </w:rPr>
        <w:t xml:space="preserve"> Sr. </w:t>
      </w:r>
      <w:r w:rsidR="00F11E1B" w:rsidRPr="00F11E1B">
        <w:rPr>
          <w:i w:val="0"/>
          <w:color w:val="auto"/>
          <w:sz w:val="24"/>
          <w:szCs w:val="24"/>
        </w:rPr>
        <w:t xml:space="preserve">Leonardo </w:t>
      </w:r>
      <w:r w:rsidR="00F11E1B">
        <w:rPr>
          <w:i w:val="0"/>
          <w:color w:val="auto"/>
          <w:sz w:val="24"/>
          <w:szCs w:val="24"/>
        </w:rPr>
        <w:t>José Rolim Guimarães</w:t>
      </w:r>
      <w:r w:rsidR="00F11E1B" w:rsidRPr="00F11E1B">
        <w:rPr>
          <w:i w:val="0"/>
          <w:color w:val="auto"/>
          <w:sz w:val="24"/>
          <w:szCs w:val="24"/>
        </w:rPr>
        <w:t xml:space="preserve"> – Presidente do Instituto Nacional do Seguro Social (INSS)</w:t>
      </w:r>
      <w:r w:rsidR="00F11E1B">
        <w:rPr>
          <w:i w:val="0"/>
          <w:color w:val="auto"/>
          <w:sz w:val="24"/>
          <w:szCs w:val="24"/>
        </w:rPr>
        <w:t xml:space="preserve">, </w:t>
      </w:r>
      <w:r w:rsidR="00F11E1B" w:rsidRPr="00F11E1B">
        <w:rPr>
          <w:i w:val="0"/>
          <w:color w:val="auto"/>
          <w:sz w:val="24"/>
          <w:szCs w:val="24"/>
        </w:rPr>
        <w:t>Narlon Gutierre Nogueira – Secretário de Previdência (SPREV/SEPRT)</w:t>
      </w:r>
      <w:r w:rsidR="00F11E1B">
        <w:rPr>
          <w:i w:val="0"/>
          <w:color w:val="auto"/>
          <w:sz w:val="24"/>
          <w:szCs w:val="24"/>
        </w:rPr>
        <w:t xml:space="preserve">; </w:t>
      </w:r>
      <w:r w:rsidR="00F11E1B" w:rsidRPr="00F11E1B">
        <w:rPr>
          <w:i w:val="0"/>
          <w:color w:val="auto"/>
          <w:sz w:val="24"/>
          <w:szCs w:val="24"/>
        </w:rPr>
        <w:t>b) Atualização da evolução das disfunções do tema crédito consignado</w:t>
      </w:r>
      <w:r w:rsidR="00F11E1B">
        <w:rPr>
          <w:i w:val="0"/>
          <w:color w:val="auto"/>
          <w:sz w:val="24"/>
          <w:szCs w:val="24"/>
        </w:rPr>
        <w:t>. Palestrante</w:t>
      </w:r>
      <w:r w:rsidR="00F11E1B" w:rsidRPr="00F11E1B">
        <w:rPr>
          <w:i w:val="0"/>
          <w:color w:val="auto"/>
          <w:sz w:val="24"/>
          <w:szCs w:val="24"/>
        </w:rPr>
        <w:t xml:space="preserve">: </w:t>
      </w:r>
      <w:r w:rsidR="00F11E1B">
        <w:rPr>
          <w:i w:val="0"/>
          <w:color w:val="auto"/>
          <w:sz w:val="24"/>
          <w:szCs w:val="24"/>
        </w:rPr>
        <w:t xml:space="preserve">Sr. </w:t>
      </w:r>
      <w:r w:rsidR="00F11E1B" w:rsidRPr="00F11E1B">
        <w:rPr>
          <w:i w:val="0"/>
          <w:color w:val="auto"/>
          <w:sz w:val="24"/>
          <w:szCs w:val="24"/>
        </w:rPr>
        <w:t xml:space="preserve">Leonardo </w:t>
      </w:r>
      <w:r w:rsidR="00F11E1B">
        <w:rPr>
          <w:i w:val="0"/>
          <w:color w:val="auto"/>
          <w:sz w:val="24"/>
          <w:szCs w:val="24"/>
        </w:rPr>
        <w:t>José Rolim Guimarães</w:t>
      </w:r>
      <w:r w:rsidR="00F11E1B" w:rsidRPr="00F11E1B">
        <w:rPr>
          <w:i w:val="0"/>
          <w:color w:val="auto"/>
          <w:sz w:val="24"/>
          <w:szCs w:val="24"/>
        </w:rPr>
        <w:t xml:space="preserve"> – Presidente do </w:t>
      </w:r>
      <w:del w:id="16" w:author="SPREV" w:date="2021-03-19T02:04:00Z">
        <w:r w:rsidR="00F11E1B" w:rsidRPr="00F11E1B" w:rsidDel="000D318E">
          <w:rPr>
            <w:i w:val="0"/>
            <w:color w:val="auto"/>
            <w:sz w:val="24"/>
            <w:szCs w:val="24"/>
          </w:rPr>
          <w:delText>Instituto Nacional do Seguro Social (</w:delText>
        </w:r>
      </w:del>
      <w:r w:rsidR="00F11E1B" w:rsidRPr="00F11E1B">
        <w:rPr>
          <w:i w:val="0"/>
          <w:color w:val="auto"/>
          <w:sz w:val="24"/>
          <w:szCs w:val="24"/>
        </w:rPr>
        <w:t>INSS</w:t>
      </w:r>
      <w:del w:id="17" w:author="SPREV" w:date="2021-03-19T02:04:00Z">
        <w:r w:rsidR="00F11E1B" w:rsidRPr="00F11E1B" w:rsidDel="000D318E">
          <w:rPr>
            <w:i w:val="0"/>
            <w:color w:val="auto"/>
            <w:sz w:val="24"/>
            <w:szCs w:val="24"/>
          </w:rPr>
          <w:delText>)</w:delText>
        </w:r>
      </w:del>
      <w:r w:rsidR="00F11E1B">
        <w:rPr>
          <w:i w:val="0"/>
          <w:color w:val="auto"/>
          <w:sz w:val="24"/>
          <w:szCs w:val="24"/>
        </w:rPr>
        <w:t xml:space="preserve">; </w:t>
      </w:r>
      <w:r w:rsidR="00F11E1B" w:rsidRPr="00F11E1B">
        <w:rPr>
          <w:i w:val="0"/>
          <w:color w:val="auto"/>
          <w:sz w:val="24"/>
          <w:szCs w:val="24"/>
        </w:rPr>
        <w:t>c) Autorregulação de Operações de Crédito Consignado</w:t>
      </w:r>
      <w:r w:rsidR="001726BF">
        <w:rPr>
          <w:i w:val="0"/>
          <w:color w:val="auto"/>
          <w:sz w:val="24"/>
          <w:szCs w:val="24"/>
        </w:rPr>
        <w:t>;</w:t>
      </w:r>
      <w:r w:rsidR="00F11E1B">
        <w:rPr>
          <w:i w:val="0"/>
          <w:color w:val="auto"/>
          <w:sz w:val="24"/>
          <w:szCs w:val="24"/>
        </w:rPr>
        <w:t xml:space="preserve"> Palestrante</w:t>
      </w:r>
      <w:r w:rsidR="00F11E1B" w:rsidRPr="00F11E1B">
        <w:rPr>
          <w:i w:val="0"/>
          <w:color w:val="auto"/>
          <w:sz w:val="24"/>
          <w:szCs w:val="24"/>
        </w:rPr>
        <w:t>: Ênio Mathias Ferreira – Representante da Confederação Nacional das Instituições</w:t>
      </w:r>
      <w:r w:rsidR="00F11E1B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Financeiras no CNPS</w:t>
      </w:r>
      <w:r w:rsidR="00F11E1B">
        <w:rPr>
          <w:i w:val="0"/>
          <w:color w:val="auto"/>
          <w:sz w:val="24"/>
          <w:szCs w:val="24"/>
        </w:rPr>
        <w:t xml:space="preserve">; </w:t>
      </w:r>
      <w:r w:rsidR="00F11E1B" w:rsidRPr="00F11E1B">
        <w:rPr>
          <w:i w:val="0"/>
          <w:color w:val="auto"/>
          <w:sz w:val="24"/>
          <w:szCs w:val="24"/>
        </w:rPr>
        <w:t>d) Temas para deliberação sobre crédito consignado relativos a:</w:t>
      </w:r>
      <w:r w:rsidR="001726BF">
        <w:rPr>
          <w:i w:val="0"/>
          <w:color w:val="auto"/>
          <w:sz w:val="24"/>
          <w:szCs w:val="24"/>
        </w:rPr>
        <w:t xml:space="preserve"> (i) </w:t>
      </w:r>
      <w:r w:rsidR="00F11E1B" w:rsidRPr="00F11E1B">
        <w:rPr>
          <w:i w:val="0"/>
          <w:color w:val="auto"/>
          <w:sz w:val="24"/>
          <w:szCs w:val="24"/>
        </w:rPr>
        <w:t>Manutenção do Prazo de 30 dias, após a concessão do benefício, para desbloquear acesso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ao crédito consignado</w:t>
      </w:r>
      <w:r w:rsidR="001726BF">
        <w:rPr>
          <w:i w:val="0"/>
          <w:color w:val="auto"/>
          <w:sz w:val="24"/>
          <w:szCs w:val="24"/>
        </w:rPr>
        <w:t xml:space="preserve">; e (ii) </w:t>
      </w:r>
      <w:r w:rsidR="00F11E1B" w:rsidRPr="00F11E1B">
        <w:rPr>
          <w:i w:val="0"/>
          <w:color w:val="auto"/>
          <w:sz w:val="24"/>
          <w:szCs w:val="24"/>
        </w:rPr>
        <w:t>Manutenção da elevação da margem de 35%, alterada pela Medida Provisória nº 1.006, com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sugestão de que possa ser incorporada tal alteração na tramitação da referida MP no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Congresso Nacional</w:t>
      </w:r>
      <w:r w:rsidR="001726BF">
        <w:rPr>
          <w:i w:val="0"/>
          <w:color w:val="auto"/>
          <w:sz w:val="24"/>
          <w:szCs w:val="24"/>
        </w:rPr>
        <w:t>; Palestrante</w:t>
      </w:r>
      <w:r w:rsidR="00F11E1B" w:rsidRPr="00F11E1B">
        <w:rPr>
          <w:i w:val="0"/>
          <w:color w:val="auto"/>
          <w:sz w:val="24"/>
          <w:szCs w:val="24"/>
        </w:rPr>
        <w:t>: Natal Léo – representante da União Geral dos Trabalhadores no CNPS</w:t>
      </w:r>
      <w:r w:rsidR="001726BF">
        <w:rPr>
          <w:i w:val="0"/>
          <w:color w:val="auto"/>
          <w:sz w:val="24"/>
          <w:szCs w:val="24"/>
        </w:rPr>
        <w:t xml:space="preserve">; e, </w:t>
      </w:r>
      <w:r w:rsidR="00F11E1B" w:rsidRPr="00F11E1B">
        <w:rPr>
          <w:i w:val="0"/>
          <w:color w:val="auto"/>
          <w:sz w:val="24"/>
          <w:szCs w:val="24"/>
        </w:rPr>
        <w:t>e) Revalidação da ampliação do prazo para recadastramento dos descontos em folha dos associados nos</w:t>
      </w:r>
      <w:r w:rsidR="001726BF">
        <w:rPr>
          <w:i w:val="0"/>
          <w:color w:val="auto"/>
          <w:sz w:val="24"/>
          <w:szCs w:val="24"/>
        </w:rPr>
        <w:t xml:space="preserve"> </w:t>
      </w:r>
      <w:del w:id="18" w:author="Larissa Claudia Lopes de Araujo - SPREV" w:date="2021-03-22T10:48:00Z">
        <w:r w:rsidR="00F11E1B" w:rsidRPr="00F11E1B" w:rsidDel="00797A24">
          <w:rPr>
            <w:i w:val="0"/>
            <w:color w:val="auto"/>
            <w:sz w:val="24"/>
            <w:szCs w:val="24"/>
          </w:rPr>
          <w:delText xml:space="preserve">beneficiários </w:delText>
        </w:r>
      </w:del>
      <w:ins w:id="19" w:author="Larissa Claudia Lopes de Araujo - SPREV" w:date="2021-03-22T10:48:00Z">
        <w:r w:rsidR="00797A24" w:rsidRPr="00F11E1B">
          <w:rPr>
            <w:i w:val="0"/>
            <w:color w:val="auto"/>
            <w:sz w:val="24"/>
            <w:szCs w:val="24"/>
          </w:rPr>
          <w:t>benef</w:t>
        </w:r>
        <w:r w:rsidR="00797A24">
          <w:rPr>
            <w:i w:val="0"/>
            <w:color w:val="auto"/>
            <w:sz w:val="24"/>
            <w:szCs w:val="24"/>
          </w:rPr>
          <w:t>í</w:t>
        </w:r>
        <w:r w:rsidR="00797A24" w:rsidRPr="00F11E1B">
          <w:rPr>
            <w:i w:val="0"/>
            <w:color w:val="auto"/>
            <w:sz w:val="24"/>
            <w:szCs w:val="24"/>
          </w:rPr>
          <w:t xml:space="preserve">cios </w:t>
        </w:r>
      </w:ins>
      <w:r w:rsidR="00F11E1B" w:rsidRPr="00F11E1B">
        <w:rPr>
          <w:i w:val="0"/>
          <w:color w:val="auto"/>
          <w:sz w:val="24"/>
          <w:szCs w:val="24"/>
        </w:rPr>
        <w:t>previdenciários</w:t>
      </w:r>
      <w:r w:rsidR="001726BF">
        <w:rPr>
          <w:i w:val="0"/>
          <w:color w:val="auto"/>
          <w:sz w:val="24"/>
          <w:szCs w:val="24"/>
        </w:rPr>
        <w:t>. Palestrante:</w:t>
      </w:r>
      <w:r w:rsidR="00F11E1B" w:rsidRPr="00F11E1B">
        <w:rPr>
          <w:i w:val="0"/>
          <w:color w:val="auto"/>
          <w:sz w:val="24"/>
          <w:szCs w:val="24"/>
        </w:rPr>
        <w:t xml:space="preserve"> Obede Muniz Teodoro – representante da Confederação Brasileira de Aposentados e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Pensionistas no CNPS</w:t>
      </w:r>
      <w:r w:rsidR="001726BF">
        <w:rPr>
          <w:i w:val="0"/>
          <w:color w:val="auto"/>
          <w:sz w:val="24"/>
          <w:szCs w:val="24"/>
        </w:rPr>
        <w:t xml:space="preserve">. </w:t>
      </w:r>
      <w:r w:rsidR="00C33859" w:rsidRPr="001726BF">
        <w:rPr>
          <w:i w:val="0"/>
          <w:color w:val="auto"/>
          <w:sz w:val="24"/>
          <w:szCs w:val="24"/>
        </w:rPr>
        <w:t>IV – Informes</w:t>
      </w:r>
      <w:r w:rsidR="00CB3849" w:rsidRPr="001726BF">
        <w:rPr>
          <w:i w:val="0"/>
          <w:color w:val="auto"/>
          <w:sz w:val="24"/>
          <w:szCs w:val="24"/>
        </w:rPr>
        <w:t>.</w:t>
      </w:r>
      <w:r w:rsidR="00C33859" w:rsidRPr="001726BF">
        <w:rPr>
          <w:i w:val="0"/>
          <w:color w:val="auto"/>
          <w:sz w:val="24"/>
          <w:szCs w:val="24"/>
        </w:rPr>
        <w:t xml:space="preserve"> </w:t>
      </w:r>
      <w:r w:rsidR="001726BF" w:rsidRPr="001726BF">
        <w:rPr>
          <w:i w:val="0"/>
          <w:color w:val="auto"/>
          <w:sz w:val="24"/>
          <w:szCs w:val="24"/>
        </w:rPr>
        <w:t>V</w:t>
      </w:r>
      <w:r w:rsidR="00C33859" w:rsidRPr="001726BF">
        <w:rPr>
          <w:i w:val="0"/>
          <w:color w:val="auto"/>
          <w:sz w:val="24"/>
          <w:szCs w:val="24"/>
        </w:rPr>
        <w:t xml:space="preserve"> – Encerramento</w:t>
      </w:r>
      <w:r w:rsidR="00CB3849" w:rsidRPr="001726BF">
        <w:rPr>
          <w:i w:val="0"/>
          <w:color w:val="auto"/>
          <w:sz w:val="24"/>
          <w:szCs w:val="24"/>
        </w:rPr>
        <w:t>.</w:t>
      </w:r>
      <w:r w:rsidR="00CB3849">
        <w:rPr>
          <w:i w:val="0"/>
          <w:color w:val="auto"/>
          <w:sz w:val="24"/>
          <w:szCs w:val="24"/>
        </w:rPr>
        <w:t xml:space="preserve"> Iniciando a pauta, </w:t>
      </w:r>
      <w:r w:rsidR="00341DB4">
        <w:rPr>
          <w:i w:val="0"/>
          <w:color w:val="auto"/>
          <w:sz w:val="24"/>
          <w:szCs w:val="24"/>
        </w:rPr>
        <w:t xml:space="preserve">o Sr. </w:t>
      </w:r>
      <w:del w:id="20" w:author="SPREV" w:date="2021-03-19T02:06:00Z">
        <w:r w:rsidR="004727B4" w:rsidDel="000D318E">
          <w:rPr>
            <w:i w:val="0"/>
            <w:color w:val="auto"/>
            <w:sz w:val="24"/>
            <w:szCs w:val="24"/>
          </w:rPr>
          <w:delText>Benedito Adalberto Brunca</w:delText>
        </w:r>
      </w:del>
      <w:ins w:id="21" w:author="SPREV" w:date="2021-03-19T02:06:00Z">
        <w:r w:rsidR="000D318E">
          <w:rPr>
            <w:i w:val="0"/>
            <w:color w:val="auto"/>
            <w:sz w:val="24"/>
            <w:szCs w:val="24"/>
          </w:rPr>
          <w:t>Presidente</w:t>
        </w:r>
      </w:ins>
      <w:r w:rsidR="00341DB4">
        <w:rPr>
          <w:i w:val="0"/>
          <w:color w:val="auto"/>
          <w:sz w:val="24"/>
          <w:szCs w:val="24"/>
        </w:rPr>
        <w:t xml:space="preserve"> </w:t>
      </w:r>
      <w:r w:rsidR="00CB3849">
        <w:rPr>
          <w:i w:val="0"/>
          <w:color w:val="auto"/>
          <w:sz w:val="24"/>
          <w:szCs w:val="24"/>
        </w:rPr>
        <w:t>con</w:t>
      </w:r>
      <w:r w:rsidR="00E61B92">
        <w:rPr>
          <w:i w:val="0"/>
          <w:color w:val="auto"/>
          <w:sz w:val="24"/>
          <w:szCs w:val="24"/>
        </w:rPr>
        <w:t xml:space="preserve">vidou o </w:t>
      </w:r>
      <w:r w:rsidR="00C17A33" w:rsidRPr="00294DB9">
        <w:rPr>
          <w:i w:val="0"/>
          <w:color w:val="auto"/>
          <w:sz w:val="24"/>
          <w:szCs w:val="24"/>
        </w:rPr>
        <w:t xml:space="preserve">Sr. Leonardo </w:t>
      </w:r>
      <w:del w:id="22" w:author="SPREV" w:date="2021-03-19T02:28:00Z">
        <w:r w:rsidR="00C17A33" w:rsidRPr="007606BF" w:rsidDel="006B4127">
          <w:rPr>
            <w:i w:val="0"/>
            <w:color w:val="auto"/>
            <w:sz w:val="24"/>
            <w:szCs w:val="24"/>
          </w:rPr>
          <w:delText xml:space="preserve">José </w:delText>
        </w:r>
      </w:del>
      <w:r w:rsidR="00C17A33" w:rsidRPr="005342B2">
        <w:rPr>
          <w:i w:val="0"/>
          <w:color w:val="auto"/>
          <w:sz w:val="24"/>
          <w:szCs w:val="24"/>
        </w:rPr>
        <w:t>Rolim</w:t>
      </w:r>
      <w:del w:id="23" w:author="SPREV" w:date="2021-03-19T02:28:00Z">
        <w:r w:rsidR="00C17A33" w:rsidRPr="005342B2" w:rsidDel="006B4127">
          <w:rPr>
            <w:i w:val="0"/>
            <w:color w:val="auto"/>
            <w:sz w:val="24"/>
            <w:szCs w:val="24"/>
          </w:rPr>
          <w:delText xml:space="preserve"> Guimarães</w:delText>
        </w:r>
      </w:del>
      <w:r w:rsidR="00C17A33" w:rsidRPr="005342B2">
        <w:rPr>
          <w:i w:val="0"/>
          <w:color w:val="auto"/>
          <w:sz w:val="24"/>
          <w:szCs w:val="24"/>
        </w:rPr>
        <w:t xml:space="preserve"> </w:t>
      </w:r>
      <w:r w:rsidR="00F44F7E" w:rsidRPr="005342B2">
        <w:rPr>
          <w:i w:val="0"/>
          <w:color w:val="auto"/>
          <w:sz w:val="24"/>
          <w:szCs w:val="24"/>
        </w:rPr>
        <w:t>para</w:t>
      </w:r>
      <w:r w:rsidR="00C17A33" w:rsidRPr="005342B2">
        <w:rPr>
          <w:i w:val="0"/>
          <w:color w:val="auto"/>
          <w:sz w:val="24"/>
          <w:szCs w:val="24"/>
        </w:rPr>
        <w:t xml:space="preserve"> </w:t>
      </w:r>
      <w:del w:id="24" w:author="SPREV" w:date="2021-03-19T02:06:00Z">
        <w:r w:rsidR="00E61B92" w:rsidRPr="005342B2" w:rsidDel="000D318E">
          <w:rPr>
            <w:i w:val="0"/>
            <w:color w:val="auto"/>
            <w:sz w:val="24"/>
            <w:szCs w:val="24"/>
          </w:rPr>
          <w:delText>fazer su</w:delText>
        </w:r>
      </w:del>
      <w:r w:rsidR="00E61B92" w:rsidRPr="005342B2">
        <w:rPr>
          <w:i w:val="0"/>
          <w:color w:val="auto"/>
          <w:sz w:val="24"/>
          <w:szCs w:val="24"/>
        </w:rPr>
        <w:t xml:space="preserve">a </w:t>
      </w:r>
      <w:r w:rsidR="00C17A33" w:rsidRPr="005342B2">
        <w:rPr>
          <w:i w:val="0"/>
          <w:color w:val="auto"/>
          <w:sz w:val="24"/>
          <w:szCs w:val="24"/>
        </w:rPr>
        <w:t>apresentação</w:t>
      </w:r>
      <w:r w:rsidR="00E61B92" w:rsidRPr="005342B2">
        <w:rPr>
          <w:i w:val="0"/>
          <w:color w:val="auto"/>
          <w:sz w:val="24"/>
          <w:szCs w:val="24"/>
        </w:rPr>
        <w:t xml:space="preserve"> sobre </w:t>
      </w:r>
      <w:r w:rsidR="001726BF" w:rsidRPr="005342B2">
        <w:rPr>
          <w:i w:val="0"/>
          <w:color w:val="auto"/>
          <w:sz w:val="24"/>
          <w:szCs w:val="24"/>
        </w:rPr>
        <w:t>a situação atual do atendimento pelo INSS e Perícia Médica Federal.</w:t>
      </w:r>
      <w:r w:rsidR="00F44F7E" w:rsidRPr="005342B2">
        <w:rPr>
          <w:i w:val="0"/>
          <w:color w:val="auto"/>
          <w:sz w:val="24"/>
          <w:szCs w:val="24"/>
        </w:rPr>
        <w:t xml:space="preserve"> </w:t>
      </w:r>
      <w:r w:rsidR="0041628C" w:rsidRPr="005342B2">
        <w:rPr>
          <w:i w:val="0"/>
          <w:color w:val="auto"/>
          <w:sz w:val="24"/>
          <w:szCs w:val="24"/>
        </w:rPr>
        <w:t>Com a palavra</w:t>
      </w:r>
      <w:r w:rsidR="0041628C">
        <w:rPr>
          <w:i w:val="0"/>
          <w:color w:val="auto"/>
          <w:sz w:val="24"/>
          <w:szCs w:val="24"/>
        </w:rPr>
        <w:t>,</w:t>
      </w:r>
      <w:r w:rsidR="00F44F7E" w:rsidRPr="007606BF">
        <w:rPr>
          <w:i w:val="0"/>
          <w:color w:val="auto"/>
          <w:sz w:val="24"/>
          <w:szCs w:val="24"/>
        </w:rPr>
        <w:t xml:space="preserve"> o Presidente do INSS, </w:t>
      </w:r>
      <w:r w:rsidR="0041628C">
        <w:rPr>
          <w:i w:val="0"/>
          <w:color w:val="auto"/>
          <w:sz w:val="24"/>
          <w:szCs w:val="24"/>
        </w:rPr>
        <w:t xml:space="preserve">saudou a todos e iniciou </w:t>
      </w:r>
      <w:r w:rsidR="001726BF">
        <w:rPr>
          <w:i w:val="0"/>
          <w:color w:val="auto"/>
          <w:sz w:val="24"/>
          <w:szCs w:val="24"/>
        </w:rPr>
        <w:t>rememorando que a reabertura das agências do INSS</w:t>
      </w:r>
      <w:del w:id="25" w:author="SPREV" w:date="2021-03-19T11:31:00Z">
        <w:r w:rsidR="001726BF" w:rsidDel="00C65706">
          <w:rPr>
            <w:i w:val="0"/>
            <w:color w:val="auto"/>
            <w:sz w:val="24"/>
            <w:szCs w:val="24"/>
          </w:rPr>
          <w:delText xml:space="preserve"> espalhadas pelo Brasil, se</w:delText>
        </w:r>
      </w:del>
      <w:ins w:id="26" w:author="SPREV" w:date="2021-03-19T12:20:00Z">
        <w:r w:rsidR="00D6026E">
          <w:rPr>
            <w:i w:val="0"/>
            <w:color w:val="auto"/>
            <w:sz w:val="24"/>
            <w:szCs w:val="24"/>
          </w:rPr>
          <w:t xml:space="preserve"> </w:t>
        </w:r>
      </w:ins>
      <w:del w:id="27" w:author="SPREV" w:date="2021-03-19T11:31:00Z">
        <w:r w:rsidR="001726BF" w:rsidDel="00C65706">
          <w:rPr>
            <w:i w:val="0"/>
            <w:color w:val="auto"/>
            <w:sz w:val="24"/>
            <w:szCs w:val="24"/>
          </w:rPr>
          <w:delText xml:space="preserve"> </w:delText>
        </w:r>
      </w:del>
      <w:ins w:id="28" w:author="SPREV" w:date="2021-03-19T15:20:00Z">
        <w:r w:rsidR="00424368">
          <w:rPr>
            <w:i w:val="0"/>
            <w:color w:val="auto"/>
            <w:sz w:val="24"/>
            <w:szCs w:val="24"/>
          </w:rPr>
          <w:t xml:space="preserve">teve </w:t>
        </w:r>
      </w:ins>
      <w:r w:rsidR="001726BF">
        <w:rPr>
          <w:i w:val="0"/>
          <w:color w:val="auto"/>
          <w:sz w:val="24"/>
          <w:szCs w:val="24"/>
        </w:rPr>
        <w:t>inicio</w:t>
      </w:r>
      <w:del w:id="29" w:author="SPREV" w:date="2021-03-19T15:20:00Z">
        <w:r w:rsidR="001726BF" w:rsidDel="00424368">
          <w:rPr>
            <w:i w:val="0"/>
            <w:color w:val="auto"/>
            <w:sz w:val="24"/>
            <w:szCs w:val="24"/>
          </w:rPr>
          <w:delText>u</w:delText>
        </w:r>
      </w:del>
      <w:r w:rsidR="001726BF">
        <w:rPr>
          <w:i w:val="0"/>
          <w:color w:val="auto"/>
          <w:sz w:val="24"/>
          <w:szCs w:val="24"/>
        </w:rPr>
        <w:t xml:space="preserve"> no dia 14 de setembro de 2020, com o atendimento sendo realizado em 420 agências, chegando </w:t>
      </w:r>
      <w:r w:rsidR="007B723C">
        <w:rPr>
          <w:i w:val="0"/>
          <w:color w:val="auto"/>
          <w:sz w:val="24"/>
          <w:szCs w:val="24"/>
        </w:rPr>
        <w:t>à</w:t>
      </w:r>
      <w:r w:rsidR="001726BF">
        <w:rPr>
          <w:i w:val="0"/>
          <w:color w:val="auto"/>
          <w:sz w:val="24"/>
          <w:szCs w:val="24"/>
        </w:rPr>
        <w:t xml:space="preserve"> marca de 733 agências em funcionamento no dia 30 de setembro. Falou que, desde </w:t>
      </w:r>
      <w:del w:id="30" w:author="SPREV" w:date="2021-03-19T02:07:00Z">
        <w:r w:rsidR="001726BF" w:rsidDel="000D318E">
          <w:rPr>
            <w:i w:val="0"/>
            <w:color w:val="auto"/>
            <w:sz w:val="24"/>
            <w:szCs w:val="24"/>
          </w:rPr>
          <w:delText>antão</w:delText>
        </w:r>
      </w:del>
      <w:ins w:id="31" w:author="SPREV" w:date="2021-03-19T02:07:00Z">
        <w:r w:rsidR="000D318E">
          <w:rPr>
            <w:i w:val="0"/>
            <w:color w:val="auto"/>
            <w:sz w:val="24"/>
            <w:szCs w:val="24"/>
          </w:rPr>
          <w:t>então</w:t>
        </w:r>
      </w:ins>
      <w:r w:rsidR="001726BF">
        <w:rPr>
          <w:i w:val="0"/>
          <w:color w:val="auto"/>
          <w:sz w:val="24"/>
          <w:szCs w:val="24"/>
        </w:rPr>
        <w:t xml:space="preserve">, o número de agências </w:t>
      </w:r>
      <w:r w:rsidR="007B723C">
        <w:rPr>
          <w:i w:val="0"/>
          <w:color w:val="auto"/>
          <w:sz w:val="24"/>
          <w:szCs w:val="24"/>
        </w:rPr>
        <w:t xml:space="preserve">em funcionamento vem aumentando chegando a 1.205 das 1.562 agências existentes. Explicou que a não abertura de todas as agências se dá pelo fato de que essas ainda não atingiram todos os requisitos do protocolo de segurança sanitária ou estão com o número deficitário de servidores, mas destacou que, nesses casos específicos, o INSS tem buscado soluções, fazendo o remanejamento de servidores, medida que tem sido eficiente e eficaz para que mais agências </w:t>
      </w:r>
      <w:del w:id="32" w:author="SPREV" w:date="2021-03-19T15:48:00Z">
        <w:r w:rsidR="007B723C" w:rsidDel="00D246E8">
          <w:rPr>
            <w:i w:val="0"/>
            <w:color w:val="auto"/>
            <w:sz w:val="24"/>
            <w:szCs w:val="24"/>
          </w:rPr>
          <w:delText xml:space="preserve">possas </w:delText>
        </w:r>
      </w:del>
      <w:ins w:id="33" w:author="SPREV" w:date="2021-03-19T15:48:00Z">
        <w:r w:rsidR="00D246E8">
          <w:rPr>
            <w:i w:val="0"/>
            <w:color w:val="auto"/>
            <w:sz w:val="24"/>
            <w:szCs w:val="24"/>
          </w:rPr>
          <w:t xml:space="preserve">possam </w:t>
        </w:r>
      </w:ins>
      <w:r w:rsidR="007B723C">
        <w:rPr>
          <w:i w:val="0"/>
          <w:color w:val="auto"/>
          <w:sz w:val="24"/>
          <w:szCs w:val="24"/>
        </w:rPr>
        <w:t xml:space="preserve">ser </w:t>
      </w:r>
      <w:r w:rsidR="008C634B">
        <w:rPr>
          <w:i w:val="0"/>
          <w:color w:val="auto"/>
          <w:sz w:val="24"/>
          <w:szCs w:val="24"/>
        </w:rPr>
        <w:t>reabertas</w:t>
      </w:r>
      <w:r w:rsidR="007B723C">
        <w:rPr>
          <w:i w:val="0"/>
          <w:color w:val="auto"/>
          <w:sz w:val="24"/>
          <w:szCs w:val="24"/>
        </w:rPr>
        <w:t xml:space="preserve">. Informou </w:t>
      </w:r>
      <w:ins w:id="34" w:author="SPREV" w:date="2021-03-19T15:49:00Z">
        <w:r w:rsidR="00D246E8">
          <w:rPr>
            <w:i w:val="0"/>
            <w:color w:val="auto"/>
            <w:sz w:val="24"/>
            <w:szCs w:val="24"/>
          </w:rPr>
          <w:t xml:space="preserve">que </w:t>
        </w:r>
      </w:ins>
      <w:r w:rsidR="007B723C">
        <w:rPr>
          <w:i w:val="0"/>
          <w:color w:val="auto"/>
          <w:sz w:val="24"/>
          <w:szCs w:val="24"/>
        </w:rPr>
        <w:t xml:space="preserve">os serviços realizados remotamente também estão sendo bastante eficazes na medida em que estão evitando o deslocamento das pessoas até as agências, evitando </w:t>
      </w:r>
      <w:del w:id="35" w:author="SPREV" w:date="2021-03-19T15:49:00Z">
        <w:r w:rsidR="007B723C" w:rsidDel="00D246E8">
          <w:rPr>
            <w:i w:val="0"/>
            <w:color w:val="auto"/>
            <w:sz w:val="24"/>
            <w:szCs w:val="24"/>
          </w:rPr>
          <w:delText xml:space="preserve">assim </w:delText>
        </w:r>
      </w:del>
      <w:ins w:id="36" w:author="SPREV" w:date="2021-03-19T15:49:00Z">
        <w:r w:rsidR="00D246E8">
          <w:rPr>
            <w:i w:val="0"/>
            <w:color w:val="auto"/>
            <w:sz w:val="24"/>
            <w:szCs w:val="24"/>
          </w:rPr>
          <w:t xml:space="preserve">com isso </w:t>
        </w:r>
      </w:ins>
      <w:r w:rsidR="007B723C">
        <w:rPr>
          <w:i w:val="0"/>
          <w:color w:val="auto"/>
          <w:sz w:val="24"/>
          <w:szCs w:val="24"/>
        </w:rPr>
        <w:t>aglomerações, visto que elas estão operando em horário reduzido</w:t>
      </w:r>
      <w:r w:rsidR="00805ED3">
        <w:rPr>
          <w:i w:val="0"/>
          <w:color w:val="auto"/>
          <w:sz w:val="24"/>
          <w:szCs w:val="24"/>
        </w:rPr>
        <w:t xml:space="preserve">. Falou que para as atividades que necessitam ser presenciais, como </w:t>
      </w:r>
      <w:del w:id="37" w:author="SPREV" w:date="2021-03-21T22:11:00Z">
        <w:r w:rsidR="00805ED3" w:rsidDel="001D1EF1">
          <w:rPr>
            <w:i w:val="0"/>
            <w:color w:val="auto"/>
            <w:sz w:val="24"/>
            <w:szCs w:val="24"/>
          </w:rPr>
          <w:delText>é o caso d</w:delText>
        </w:r>
      </w:del>
      <w:r w:rsidR="00805ED3">
        <w:rPr>
          <w:i w:val="0"/>
          <w:color w:val="auto"/>
          <w:sz w:val="24"/>
          <w:szCs w:val="24"/>
        </w:rPr>
        <w:t xml:space="preserve">a </w:t>
      </w:r>
      <w:r w:rsidR="00805ED3" w:rsidRPr="00805ED3">
        <w:rPr>
          <w:i w:val="0"/>
          <w:color w:val="auto"/>
          <w:sz w:val="24"/>
          <w:szCs w:val="24"/>
        </w:rPr>
        <w:t xml:space="preserve">perícia médica e </w:t>
      </w:r>
      <w:del w:id="38" w:author="SPREV" w:date="2021-03-21T22:11:00Z">
        <w:r w:rsidR="00805ED3" w:rsidRPr="00805ED3" w:rsidDel="001D1EF1">
          <w:rPr>
            <w:i w:val="0"/>
            <w:color w:val="auto"/>
            <w:sz w:val="24"/>
            <w:szCs w:val="24"/>
          </w:rPr>
          <w:delText>d</w:delText>
        </w:r>
      </w:del>
      <w:r w:rsidR="00805ED3" w:rsidRPr="00805ED3">
        <w:rPr>
          <w:i w:val="0"/>
          <w:color w:val="auto"/>
          <w:sz w:val="24"/>
          <w:szCs w:val="24"/>
        </w:rPr>
        <w:t xml:space="preserve">a </w:t>
      </w:r>
      <w:r w:rsidR="00805ED3" w:rsidRPr="001D1EF1">
        <w:rPr>
          <w:i w:val="0"/>
          <w:color w:val="auto"/>
          <w:sz w:val="24"/>
          <w:szCs w:val="24"/>
        </w:rPr>
        <w:t xml:space="preserve">avaliação </w:t>
      </w:r>
      <w:del w:id="39" w:author="SPREV" w:date="2021-03-21T22:11:00Z">
        <w:r w:rsidR="00805ED3" w:rsidRPr="001D1EF1" w:rsidDel="001D1EF1">
          <w:rPr>
            <w:i w:val="0"/>
            <w:color w:val="auto"/>
            <w:sz w:val="24"/>
            <w:szCs w:val="24"/>
          </w:rPr>
          <w:delText xml:space="preserve">variação </w:delText>
        </w:r>
      </w:del>
      <w:r w:rsidR="00805ED3" w:rsidRPr="001D1EF1">
        <w:rPr>
          <w:i w:val="0"/>
          <w:color w:val="auto"/>
          <w:sz w:val="24"/>
          <w:szCs w:val="24"/>
        </w:rPr>
        <w:t>social</w:t>
      </w:r>
      <w:r w:rsidR="00805ED3">
        <w:rPr>
          <w:i w:val="0"/>
          <w:color w:val="auto"/>
          <w:sz w:val="24"/>
          <w:szCs w:val="24"/>
        </w:rPr>
        <w:t>, est</w:t>
      </w:r>
      <w:ins w:id="40" w:author="SPREV" w:date="2021-03-19T15:51:00Z">
        <w:r w:rsidR="00FA245C">
          <w:rPr>
            <w:i w:val="0"/>
            <w:color w:val="auto"/>
            <w:sz w:val="24"/>
            <w:szCs w:val="24"/>
          </w:rPr>
          <w:t>ão</w:t>
        </w:r>
      </w:ins>
      <w:del w:id="41" w:author="SPREV" w:date="2021-03-19T15:51:00Z">
        <w:r w:rsidR="00805ED3" w:rsidDel="00FA245C">
          <w:rPr>
            <w:i w:val="0"/>
            <w:color w:val="auto"/>
            <w:sz w:val="24"/>
            <w:szCs w:val="24"/>
          </w:rPr>
          <w:delText>á</w:delText>
        </w:r>
      </w:del>
      <w:r w:rsidR="00805ED3">
        <w:rPr>
          <w:i w:val="0"/>
          <w:color w:val="auto"/>
          <w:sz w:val="24"/>
          <w:szCs w:val="24"/>
        </w:rPr>
        <w:t xml:space="preserve"> sendo feito</w:t>
      </w:r>
      <w:ins w:id="42" w:author="SPREV" w:date="2021-03-19T15:51:00Z">
        <w:r w:rsidR="00FA245C">
          <w:rPr>
            <w:i w:val="0"/>
            <w:color w:val="auto"/>
            <w:sz w:val="24"/>
            <w:szCs w:val="24"/>
          </w:rPr>
          <w:t>s</w:t>
        </w:r>
      </w:ins>
      <w:del w:id="43" w:author="SPREV" w:date="2021-03-19T15:51:00Z">
        <w:r w:rsidR="00805ED3" w:rsidDel="00FA245C">
          <w:rPr>
            <w:i w:val="0"/>
            <w:color w:val="auto"/>
            <w:sz w:val="24"/>
            <w:szCs w:val="24"/>
          </w:rPr>
          <w:delText xml:space="preserve"> também um</w:delText>
        </w:r>
      </w:del>
      <w:r w:rsidR="00805ED3">
        <w:rPr>
          <w:i w:val="0"/>
          <w:color w:val="auto"/>
          <w:sz w:val="24"/>
          <w:szCs w:val="24"/>
        </w:rPr>
        <w:t xml:space="preserve"> agendamento</w:t>
      </w:r>
      <w:ins w:id="44" w:author="SPREV" w:date="2021-03-19T15:51:00Z">
        <w:r w:rsidR="00FA245C">
          <w:rPr>
            <w:i w:val="0"/>
            <w:color w:val="auto"/>
            <w:sz w:val="24"/>
            <w:szCs w:val="24"/>
          </w:rPr>
          <w:t>s</w:t>
        </w:r>
      </w:ins>
      <w:r w:rsidR="00805ED3">
        <w:rPr>
          <w:i w:val="0"/>
          <w:color w:val="auto"/>
          <w:sz w:val="24"/>
          <w:szCs w:val="24"/>
        </w:rPr>
        <w:t xml:space="preserve"> programado</w:t>
      </w:r>
      <w:ins w:id="45" w:author="SPREV" w:date="2021-03-19T15:51:00Z">
        <w:r w:rsidR="00FA245C">
          <w:rPr>
            <w:i w:val="0"/>
            <w:color w:val="auto"/>
            <w:sz w:val="24"/>
            <w:szCs w:val="24"/>
          </w:rPr>
          <w:t>s</w:t>
        </w:r>
      </w:ins>
      <w:r w:rsidR="00805ED3">
        <w:rPr>
          <w:i w:val="0"/>
          <w:color w:val="auto"/>
          <w:sz w:val="24"/>
          <w:szCs w:val="24"/>
        </w:rPr>
        <w:t xml:space="preserve"> e</w:t>
      </w:r>
      <w:ins w:id="46" w:author="SPREV" w:date="2021-03-19T15:51:00Z">
        <w:r w:rsidR="00FA245C">
          <w:rPr>
            <w:i w:val="0"/>
            <w:color w:val="auto"/>
            <w:sz w:val="24"/>
            <w:szCs w:val="24"/>
          </w:rPr>
          <w:t>,</w:t>
        </w:r>
      </w:ins>
      <w:r w:rsidR="00805ED3">
        <w:rPr>
          <w:i w:val="0"/>
          <w:color w:val="auto"/>
          <w:sz w:val="24"/>
          <w:szCs w:val="24"/>
        </w:rPr>
        <w:t xml:space="preserve"> destacou a eficiência das medidas adotadas visto que o número de contaminação dos servidores segue extremamente baixo. Explicou que o INSS está adotando os critérios e restrições impostas por estados e municípios, a fim de que os protocolos sejam obedecidos. Concluindo,</w:t>
      </w:r>
      <w:r w:rsidR="00645570">
        <w:rPr>
          <w:i w:val="0"/>
          <w:color w:val="auto"/>
          <w:sz w:val="24"/>
          <w:szCs w:val="24"/>
        </w:rPr>
        <w:t xml:space="preserve"> disse que o INSS está lançando mais um serviço, a prova de vida digital </w:t>
      </w:r>
      <w:r w:rsidR="00645570" w:rsidRPr="001D1EF1">
        <w:rPr>
          <w:i w:val="0"/>
          <w:color w:val="auto"/>
          <w:sz w:val="24"/>
          <w:szCs w:val="24"/>
        </w:rPr>
        <w:t>e lembrou que a não-obrigatoriedade para os segurados foi prorrogada até o mês de abril</w:t>
      </w:r>
      <w:ins w:id="47" w:author="SPREV" w:date="2021-03-21T22:19:00Z">
        <w:r w:rsidR="001D1EF1">
          <w:rPr>
            <w:i w:val="0"/>
            <w:color w:val="auto"/>
            <w:sz w:val="24"/>
            <w:szCs w:val="24"/>
          </w:rPr>
          <w:t xml:space="preserve">. Informou que </w:t>
        </w:r>
      </w:ins>
      <w:del w:id="48" w:author="SPREV" w:date="2021-03-21T22:19:00Z">
        <w:r w:rsidR="00645570" w:rsidRPr="001D1EF1" w:rsidDel="001D1EF1">
          <w:rPr>
            <w:i w:val="0"/>
            <w:color w:val="auto"/>
            <w:sz w:val="24"/>
            <w:szCs w:val="24"/>
          </w:rPr>
          <w:delText xml:space="preserve">, sendo que é possível a sua realização </w:delText>
        </w:r>
      </w:del>
      <w:del w:id="49" w:author="SPREV" w:date="2021-03-21T22:17:00Z">
        <w:r w:rsidR="00645570" w:rsidRPr="001D1EF1" w:rsidDel="001D1EF1">
          <w:rPr>
            <w:i w:val="0"/>
            <w:color w:val="auto"/>
            <w:sz w:val="24"/>
            <w:szCs w:val="24"/>
          </w:rPr>
          <w:delText xml:space="preserve">através </w:delText>
        </w:r>
      </w:del>
      <w:ins w:id="50" w:author="SPREV" w:date="2021-03-21T22:19:00Z">
        <w:r w:rsidR="001D1EF1">
          <w:rPr>
            <w:i w:val="0"/>
            <w:color w:val="auto"/>
            <w:sz w:val="24"/>
            <w:szCs w:val="24"/>
          </w:rPr>
          <w:t xml:space="preserve">as pessoas </w:t>
        </w:r>
      </w:ins>
      <w:ins w:id="51" w:author="SPREV" w:date="2021-03-21T22:17:00Z">
        <w:r w:rsidR="001D1EF1" w:rsidRPr="001D1EF1">
          <w:rPr>
            <w:i w:val="0"/>
            <w:color w:val="auto"/>
            <w:sz w:val="24"/>
            <w:szCs w:val="24"/>
          </w:rPr>
          <w:t>que possuem</w:t>
        </w:r>
      </w:ins>
      <w:del w:id="52" w:author="SPREV" w:date="2021-03-21T22:17:00Z">
        <w:r w:rsidR="00645570" w:rsidRPr="001D1EF1" w:rsidDel="001D1EF1">
          <w:rPr>
            <w:i w:val="0"/>
            <w:color w:val="auto"/>
            <w:sz w:val="24"/>
            <w:szCs w:val="24"/>
          </w:rPr>
          <w:delText>d</w:delText>
        </w:r>
      </w:del>
      <w:ins w:id="53" w:author="SPREV" w:date="2021-03-21T22:17:00Z">
        <w:r w:rsidR="001D1EF1" w:rsidRPr="001D1EF1">
          <w:rPr>
            <w:i w:val="0"/>
            <w:color w:val="auto"/>
            <w:sz w:val="24"/>
            <w:szCs w:val="24"/>
          </w:rPr>
          <w:t xml:space="preserve"> </w:t>
        </w:r>
      </w:ins>
      <w:r w:rsidR="00645570" w:rsidRPr="001D1EF1">
        <w:rPr>
          <w:i w:val="0"/>
          <w:color w:val="auto"/>
          <w:sz w:val="24"/>
          <w:szCs w:val="24"/>
        </w:rPr>
        <w:t xml:space="preserve">a biometria facial </w:t>
      </w:r>
      <w:del w:id="54" w:author="SPREV" w:date="2021-03-21T22:18:00Z">
        <w:r w:rsidR="00645570" w:rsidRPr="001D1EF1" w:rsidDel="001D1EF1">
          <w:rPr>
            <w:i w:val="0"/>
            <w:color w:val="auto"/>
            <w:sz w:val="24"/>
            <w:szCs w:val="24"/>
          </w:rPr>
          <w:delText xml:space="preserve">usando </w:delText>
        </w:r>
      </w:del>
      <w:ins w:id="55" w:author="SPREV" w:date="2021-03-21T22:18:00Z">
        <w:r w:rsidR="001D1EF1" w:rsidRPr="001D1EF1">
          <w:rPr>
            <w:i w:val="0"/>
            <w:color w:val="auto"/>
            <w:sz w:val="24"/>
            <w:szCs w:val="24"/>
          </w:rPr>
          <w:t>pel</w:t>
        </w:r>
      </w:ins>
      <w:r w:rsidR="00645570" w:rsidRPr="001D1EF1">
        <w:rPr>
          <w:i w:val="0"/>
          <w:color w:val="auto"/>
          <w:sz w:val="24"/>
          <w:szCs w:val="24"/>
        </w:rPr>
        <w:t xml:space="preserve">o título de eleitor ou pela carteira de motorista, </w:t>
      </w:r>
      <w:ins w:id="56" w:author="SPREV" w:date="2021-03-21T22:19:00Z">
        <w:r w:rsidR="001D1EF1">
          <w:rPr>
            <w:i w:val="0"/>
            <w:color w:val="auto"/>
            <w:sz w:val="24"/>
            <w:szCs w:val="24"/>
          </w:rPr>
          <w:t xml:space="preserve">é possível a </w:t>
        </w:r>
      </w:ins>
      <w:ins w:id="57" w:author="SPREV" w:date="2021-03-21T22:18:00Z">
        <w:r w:rsidR="001D1EF1" w:rsidRPr="001D1EF1">
          <w:rPr>
            <w:i w:val="0"/>
            <w:color w:val="auto"/>
            <w:sz w:val="24"/>
            <w:szCs w:val="24"/>
          </w:rPr>
          <w:t>realiza</w:t>
        </w:r>
      </w:ins>
      <w:ins w:id="58" w:author="SPREV" w:date="2021-03-21T22:19:00Z">
        <w:r w:rsidR="001D1EF1">
          <w:rPr>
            <w:i w:val="0"/>
            <w:color w:val="auto"/>
            <w:sz w:val="24"/>
            <w:szCs w:val="24"/>
          </w:rPr>
          <w:t xml:space="preserve">ção da prova de vida </w:t>
        </w:r>
      </w:ins>
      <w:r w:rsidR="00645570" w:rsidRPr="001D1EF1">
        <w:rPr>
          <w:i w:val="0"/>
          <w:color w:val="auto"/>
          <w:sz w:val="24"/>
          <w:szCs w:val="24"/>
        </w:rPr>
        <w:t>pelo celular, através do aplicativo “Meu gov.br”.</w:t>
      </w:r>
      <w:r w:rsidR="00645570">
        <w:rPr>
          <w:i w:val="0"/>
          <w:color w:val="auto"/>
          <w:sz w:val="24"/>
          <w:szCs w:val="24"/>
        </w:rPr>
        <w:t xml:space="preserve"> </w:t>
      </w:r>
      <w:del w:id="59" w:author="SPREV" w:date="2021-03-19T02:13:00Z">
        <w:r w:rsidR="00645570" w:rsidDel="00D402E9">
          <w:rPr>
            <w:i w:val="0"/>
            <w:color w:val="auto"/>
            <w:sz w:val="24"/>
            <w:szCs w:val="24"/>
          </w:rPr>
          <w:delText>Ato contínuo</w:delText>
        </w:r>
      </w:del>
      <w:ins w:id="60" w:author="SPREV" w:date="2021-03-19T02:13:00Z">
        <w:r w:rsidR="00D402E9">
          <w:rPr>
            <w:i w:val="0"/>
            <w:color w:val="auto"/>
            <w:sz w:val="24"/>
            <w:szCs w:val="24"/>
          </w:rPr>
          <w:t>Na sequência</w:t>
        </w:r>
      </w:ins>
      <w:r w:rsidR="00645570">
        <w:rPr>
          <w:i w:val="0"/>
          <w:color w:val="auto"/>
          <w:sz w:val="24"/>
          <w:szCs w:val="24"/>
        </w:rPr>
        <w:t>, o Sr. Narlon Gutierre Nogueira saudou a todos e iniciou sua apresentação informando que</w:t>
      </w:r>
      <w:ins w:id="61" w:author="SPREV" w:date="2021-03-19T02:13:00Z">
        <w:r w:rsidR="00D402E9">
          <w:rPr>
            <w:i w:val="0"/>
            <w:color w:val="auto"/>
            <w:sz w:val="24"/>
            <w:szCs w:val="24"/>
          </w:rPr>
          <w:t>,</w:t>
        </w:r>
      </w:ins>
      <w:r w:rsidR="00645570">
        <w:rPr>
          <w:i w:val="0"/>
          <w:color w:val="auto"/>
          <w:sz w:val="24"/>
          <w:szCs w:val="24"/>
        </w:rPr>
        <w:t xml:space="preserve"> no momento, o país conta com 576 agências com peritos médicos e aptas a realizar perícias, número que representa 80% das agências com peritos lotados.</w:t>
      </w:r>
      <w:r w:rsidR="00AD03BF">
        <w:rPr>
          <w:i w:val="0"/>
          <w:color w:val="auto"/>
          <w:sz w:val="24"/>
          <w:szCs w:val="24"/>
        </w:rPr>
        <w:t xml:space="preserve"> Elencou que já foram realizadas cerca de 1.200.000 perícias desde a reabertura em 14 de setembro, e pontuou que a capacidade operacional gira em torno de 23</w:t>
      </w:r>
      <w:ins w:id="62" w:author="SPREV" w:date="2021-03-19T15:53:00Z">
        <w:r w:rsidR="00FA245C">
          <w:rPr>
            <w:i w:val="0"/>
            <w:color w:val="auto"/>
            <w:sz w:val="24"/>
            <w:szCs w:val="24"/>
          </w:rPr>
          <w:t xml:space="preserve"> mil</w:t>
        </w:r>
      </w:ins>
      <w:del w:id="63" w:author="SPREV" w:date="2021-03-19T15:53:00Z">
        <w:r w:rsidR="00AD03BF" w:rsidDel="00FA245C">
          <w:rPr>
            <w:i w:val="0"/>
            <w:color w:val="auto"/>
            <w:sz w:val="24"/>
            <w:szCs w:val="24"/>
          </w:rPr>
          <w:delText>.000</w:delText>
        </w:r>
      </w:del>
      <w:r w:rsidR="00AD03BF">
        <w:rPr>
          <w:i w:val="0"/>
          <w:color w:val="auto"/>
          <w:sz w:val="24"/>
          <w:szCs w:val="24"/>
        </w:rPr>
        <w:t xml:space="preserve"> perícias/dia, </w:t>
      </w:r>
      <w:del w:id="64" w:author="SPREV" w:date="2021-03-21T22:24:00Z">
        <w:r w:rsidR="00AD03BF" w:rsidDel="001D1EF1">
          <w:rPr>
            <w:i w:val="0"/>
            <w:color w:val="auto"/>
            <w:sz w:val="24"/>
            <w:szCs w:val="24"/>
          </w:rPr>
          <w:delText xml:space="preserve">se for </w:delText>
        </w:r>
      </w:del>
      <w:r w:rsidR="00AD03BF">
        <w:rPr>
          <w:i w:val="0"/>
          <w:color w:val="auto"/>
          <w:sz w:val="24"/>
          <w:szCs w:val="24"/>
        </w:rPr>
        <w:t>considera</w:t>
      </w:r>
      <w:ins w:id="65" w:author="SPREV" w:date="2021-03-21T22:24:00Z">
        <w:r w:rsidR="001D1EF1">
          <w:rPr>
            <w:i w:val="0"/>
            <w:color w:val="auto"/>
            <w:sz w:val="24"/>
            <w:szCs w:val="24"/>
          </w:rPr>
          <w:t>n</w:t>
        </w:r>
      </w:ins>
      <w:r w:rsidR="00AD03BF">
        <w:rPr>
          <w:i w:val="0"/>
          <w:color w:val="auto"/>
          <w:sz w:val="24"/>
          <w:szCs w:val="24"/>
        </w:rPr>
        <w:t xml:space="preserve">do os </w:t>
      </w:r>
      <w:del w:id="66" w:author="SPREV" w:date="2021-03-21T22:23:00Z">
        <w:r w:rsidR="00AD03BF" w:rsidDel="001D1EF1">
          <w:rPr>
            <w:i w:val="0"/>
            <w:color w:val="auto"/>
            <w:sz w:val="24"/>
            <w:szCs w:val="24"/>
          </w:rPr>
          <w:delText>2</w:delText>
        </w:r>
      </w:del>
      <w:ins w:id="67" w:author="SPREV" w:date="2021-03-21T22:23:00Z">
        <w:r w:rsidR="001D1EF1">
          <w:rPr>
            <w:i w:val="0"/>
            <w:color w:val="auto"/>
            <w:sz w:val="24"/>
            <w:szCs w:val="24"/>
          </w:rPr>
          <w:t xml:space="preserve">dois </w:t>
        </w:r>
      </w:ins>
      <w:ins w:id="68" w:author="SPREV" w:date="2021-03-19T15:53:00Z">
        <w:r w:rsidR="00FA245C">
          <w:rPr>
            <w:i w:val="0"/>
            <w:color w:val="auto"/>
            <w:sz w:val="24"/>
            <w:szCs w:val="24"/>
          </w:rPr>
          <w:t>mil</w:t>
        </w:r>
      </w:ins>
      <w:del w:id="69" w:author="SPREV" w:date="2021-03-19T15:53:00Z">
        <w:r w:rsidR="00AD03BF" w:rsidDel="00FA245C">
          <w:rPr>
            <w:i w:val="0"/>
            <w:color w:val="auto"/>
            <w:sz w:val="24"/>
            <w:szCs w:val="24"/>
          </w:rPr>
          <w:delText>.000</w:delText>
        </w:r>
      </w:del>
      <w:r w:rsidR="00AD03BF">
        <w:rPr>
          <w:i w:val="0"/>
          <w:color w:val="auto"/>
          <w:sz w:val="24"/>
          <w:szCs w:val="24"/>
        </w:rPr>
        <w:t xml:space="preserve"> peritos nas agências e os </w:t>
      </w:r>
      <w:del w:id="70" w:author="SPREV" w:date="2021-03-21T22:23:00Z">
        <w:r w:rsidR="00AD03BF" w:rsidDel="001D1EF1">
          <w:rPr>
            <w:i w:val="0"/>
            <w:color w:val="auto"/>
            <w:sz w:val="24"/>
            <w:szCs w:val="24"/>
          </w:rPr>
          <w:delText>1</w:delText>
        </w:r>
      </w:del>
      <w:ins w:id="71" w:author="SPREV" w:date="2021-03-19T15:53:00Z">
        <w:r w:rsidR="00FA245C">
          <w:rPr>
            <w:i w:val="0"/>
            <w:color w:val="auto"/>
            <w:sz w:val="24"/>
            <w:szCs w:val="24"/>
          </w:rPr>
          <w:t>mil</w:t>
        </w:r>
      </w:ins>
      <w:del w:id="72" w:author="SPREV" w:date="2021-03-19T15:53:00Z">
        <w:r w:rsidR="00AD03BF" w:rsidDel="00FA245C">
          <w:rPr>
            <w:i w:val="0"/>
            <w:color w:val="auto"/>
            <w:sz w:val="24"/>
            <w:szCs w:val="24"/>
          </w:rPr>
          <w:delText>.000</w:delText>
        </w:r>
      </w:del>
      <w:r w:rsidR="00AD03BF">
        <w:rPr>
          <w:i w:val="0"/>
          <w:color w:val="auto"/>
          <w:sz w:val="24"/>
          <w:szCs w:val="24"/>
        </w:rPr>
        <w:t xml:space="preserve"> que continuam em trabalho remoto por fazerem parte do grupo de risco.</w:t>
      </w:r>
      <w:ins w:id="73" w:author="SPREV" w:date="2021-03-21T22:25:00Z">
        <w:r w:rsidR="001D1EF1">
          <w:rPr>
            <w:i w:val="0"/>
            <w:color w:val="auto"/>
            <w:sz w:val="24"/>
            <w:szCs w:val="24"/>
          </w:rPr>
          <w:t xml:space="preserve"> Todavia, considerando</w:t>
        </w:r>
      </w:ins>
      <w:ins w:id="74" w:author="SPREV" w:date="2021-03-21T22:26:00Z">
        <w:r w:rsidR="001D1EF1">
          <w:rPr>
            <w:i w:val="0"/>
            <w:color w:val="auto"/>
            <w:sz w:val="24"/>
            <w:szCs w:val="24"/>
          </w:rPr>
          <w:t xml:space="preserve"> o</w:t>
        </w:r>
      </w:ins>
      <w:ins w:id="75" w:author="SPREV" w:date="2021-03-21T22:25:00Z">
        <w:r w:rsidR="001D1EF1">
          <w:rPr>
            <w:i w:val="0"/>
            <w:color w:val="auto"/>
            <w:sz w:val="24"/>
            <w:szCs w:val="24"/>
          </w:rPr>
          <w:t xml:space="preserve"> </w:t>
        </w:r>
      </w:ins>
      <w:ins w:id="76" w:author="SPREV" w:date="2021-03-21T22:26:00Z">
        <w:r w:rsidR="001D1EF1" w:rsidRPr="001D1EF1">
          <w:rPr>
            <w:i w:val="0"/>
            <w:color w:val="auto"/>
            <w:sz w:val="24"/>
            <w:szCs w:val="24"/>
          </w:rPr>
          <w:t>não-comparecimento dos segurados, as perícias efetivamente realizadas, estão ficando diariamente, na ordem de 20</w:t>
        </w:r>
        <w:r w:rsidR="001D1EF1">
          <w:rPr>
            <w:i w:val="0"/>
            <w:color w:val="auto"/>
            <w:sz w:val="24"/>
            <w:szCs w:val="24"/>
          </w:rPr>
          <w:t xml:space="preserve"> mil</w:t>
        </w:r>
        <w:r w:rsidR="001D1EF1" w:rsidRPr="001D1EF1">
          <w:rPr>
            <w:i w:val="0"/>
            <w:color w:val="auto"/>
            <w:sz w:val="24"/>
            <w:szCs w:val="24"/>
          </w:rPr>
          <w:t xml:space="preserve"> perícias diárias.</w:t>
        </w:r>
      </w:ins>
      <w:r w:rsidR="00E526DA">
        <w:rPr>
          <w:i w:val="0"/>
          <w:color w:val="auto"/>
          <w:sz w:val="24"/>
          <w:szCs w:val="24"/>
        </w:rPr>
        <w:t xml:space="preserve"> Comungou que devido </w:t>
      </w:r>
      <w:ins w:id="77" w:author="SPREV" w:date="2021-03-19T15:54:00Z">
        <w:r w:rsidR="00FA245C">
          <w:rPr>
            <w:i w:val="0"/>
            <w:color w:val="auto"/>
            <w:sz w:val="24"/>
            <w:szCs w:val="24"/>
          </w:rPr>
          <w:t>a</w:t>
        </w:r>
      </w:ins>
      <w:r w:rsidR="00E526DA">
        <w:rPr>
          <w:i w:val="0"/>
          <w:color w:val="auto"/>
          <w:sz w:val="24"/>
          <w:szCs w:val="24"/>
        </w:rPr>
        <w:t xml:space="preserve">o período de festas de final de ano e o grande volume de servidores que gozam férias nesse período, o tempo de espera para agendamento teve um leve aumento, mas afirmou que é uma sazonalidade que acontece anualmente, </w:t>
      </w:r>
      <w:ins w:id="78" w:author="SPREV" w:date="2021-03-19T16:20:00Z">
        <w:r w:rsidR="008C037A">
          <w:rPr>
            <w:i w:val="0"/>
            <w:color w:val="auto"/>
            <w:sz w:val="24"/>
            <w:szCs w:val="24"/>
          </w:rPr>
          <w:t>em virtude</w:t>
        </w:r>
      </w:ins>
      <w:del w:id="79" w:author="SPREV" w:date="2021-03-19T16:20:00Z">
        <w:r w:rsidR="00E526DA" w:rsidDel="008C037A">
          <w:rPr>
            <w:i w:val="0"/>
            <w:color w:val="auto"/>
            <w:sz w:val="24"/>
            <w:szCs w:val="24"/>
          </w:rPr>
          <w:delText>devido</w:delText>
        </w:r>
      </w:del>
      <w:r w:rsidR="00E526DA">
        <w:rPr>
          <w:i w:val="0"/>
          <w:color w:val="auto"/>
          <w:sz w:val="24"/>
          <w:szCs w:val="24"/>
        </w:rPr>
        <w:t xml:space="preserve"> </w:t>
      </w:r>
      <w:ins w:id="80" w:author="SPREV" w:date="2021-03-19T16:20:00Z">
        <w:r w:rsidR="008C037A">
          <w:rPr>
            <w:i w:val="0"/>
            <w:color w:val="auto"/>
            <w:sz w:val="24"/>
            <w:szCs w:val="24"/>
          </w:rPr>
          <w:t>d</w:t>
        </w:r>
      </w:ins>
      <w:r w:rsidR="00E526DA">
        <w:rPr>
          <w:i w:val="0"/>
          <w:color w:val="auto"/>
          <w:sz w:val="24"/>
          <w:szCs w:val="24"/>
        </w:rPr>
        <w:t>a redução da capacidade operacional e o agravamento causado pela pandemia, devendo tudo voltar à normalidade</w:t>
      </w:r>
      <w:ins w:id="81" w:author="SPREV" w:date="2021-03-19T02:16:00Z">
        <w:r w:rsidR="00D402E9">
          <w:rPr>
            <w:i w:val="0"/>
            <w:color w:val="auto"/>
            <w:sz w:val="24"/>
            <w:szCs w:val="24"/>
          </w:rPr>
          <w:t xml:space="preserve">. Ressaltou </w:t>
        </w:r>
      </w:ins>
      <w:del w:id="82" w:author="SPREV" w:date="2021-03-19T02:16:00Z">
        <w:r w:rsidR="00E526DA" w:rsidDel="00D402E9">
          <w:rPr>
            <w:i w:val="0"/>
            <w:color w:val="auto"/>
            <w:sz w:val="24"/>
            <w:szCs w:val="24"/>
          </w:rPr>
          <w:delText xml:space="preserve"> e lembrou </w:delText>
        </w:r>
      </w:del>
      <w:r w:rsidR="00E526DA">
        <w:rPr>
          <w:i w:val="0"/>
          <w:color w:val="auto"/>
          <w:sz w:val="24"/>
          <w:szCs w:val="24"/>
        </w:rPr>
        <w:t>que, mesmo assim, 70% dos agendamentos para a realização de perícias permanecem abaixo dos 45 dias.</w:t>
      </w:r>
      <w:r w:rsidR="00E217D7">
        <w:rPr>
          <w:i w:val="0"/>
          <w:color w:val="auto"/>
          <w:sz w:val="24"/>
          <w:szCs w:val="24"/>
        </w:rPr>
        <w:t xml:space="preserve"> Solicitando a palavra, o Sr. Natal Léo indagou </w:t>
      </w:r>
      <w:del w:id="83" w:author="SPREV" w:date="2021-03-21T20:45:00Z">
        <w:r w:rsidR="00E217D7" w:rsidDel="001D1EF1">
          <w:rPr>
            <w:i w:val="0"/>
            <w:color w:val="auto"/>
            <w:sz w:val="24"/>
            <w:szCs w:val="24"/>
          </w:rPr>
          <w:delText>como está</w:delText>
        </w:r>
      </w:del>
      <w:ins w:id="84" w:author="SPREV" w:date="2021-03-21T20:45:00Z">
        <w:r w:rsidR="001D1EF1">
          <w:rPr>
            <w:i w:val="0"/>
            <w:color w:val="auto"/>
            <w:sz w:val="24"/>
            <w:szCs w:val="24"/>
          </w:rPr>
          <w:t>sobre</w:t>
        </w:r>
      </w:ins>
      <w:r w:rsidR="00E217D7">
        <w:rPr>
          <w:i w:val="0"/>
          <w:color w:val="auto"/>
          <w:sz w:val="24"/>
          <w:szCs w:val="24"/>
        </w:rPr>
        <w:t xml:space="preserve"> a situação dos segurados que residem longe das localidades que possuem agências do INSS com peritos. Em resposta, o Sr. Narlon Gutierre </w:t>
      </w:r>
      <w:del w:id="85" w:author="SPREV" w:date="2021-03-19T02:29:00Z">
        <w:r w:rsidR="00E217D7" w:rsidDel="006B4127">
          <w:rPr>
            <w:i w:val="0"/>
            <w:color w:val="auto"/>
            <w:sz w:val="24"/>
            <w:szCs w:val="24"/>
          </w:rPr>
          <w:delText xml:space="preserve">Nogueira </w:delText>
        </w:r>
      </w:del>
      <w:r w:rsidR="00E217D7">
        <w:rPr>
          <w:i w:val="0"/>
          <w:color w:val="auto"/>
          <w:sz w:val="24"/>
          <w:szCs w:val="24"/>
        </w:rPr>
        <w:t xml:space="preserve">informou que estão sendo realizadas reuniões juntamente com a </w:t>
      </w:r>
      <w:r w:rsidR="00E217D7" w:rsidRPr="00E217D7">
        <w:rPr>
          <w:i w:val="0"/>
          <w:color w:val="auto"/>
          <w:sz w:val="24"/>
          <w:szCs w:val="24"/>
        </w:rPr>
        <w:t>Secretaria de Gestão e Desempenho de Pessoal e</w:t>
      </w:r>
      <w:r w:rsidR="00E217D7">
        <w:rPr>
          <w:i w:val="0"/>
          <w:color w:val="auto"/>
          <w:sz w:val="24"/>
          <w:szCs w:val="24"/>
        </w:rPr>
        <w:t xml:space="preserve"> </w:t>
      </w:r>
      <w:r w:rsidR="00E217D7" w:rsidRPr="00E217D7">
        <w:rPr>
          <w:i w:val="0"/>
          <w:color w:val="auto"/>
          <w:sz w:val="24"/>
          <w:szCs w:val="24"/>
        </w:rPr>
        <w:t xml:space="preserve">com a </w:t>
      </w:r>
      <w:ins w:id="86" w:author="SPREV" w:date="2021-03-19T02:17:00Z">
        <w:r w:rsidR="00D402E9">
          <w:rPr>
            <w:i w:val="0"/>
            <w:color w:val="auto"/>
            <w:sz w:val="24"/>
            <w:szCs w:val="24"/>
          </w:rPr>
          <w:t>Procuradoria-Geral da Fazenda Nacional (</w:t>
        </w:r>
      </w:ins>
      <w:r w:rsidR="00E217D7" w:rsidRPr="00E217D7">
        <w:rPr>
          <w:i w:val="0"/>
          <w:color w:val="auto"/>
          <w:sz w:val="24"/>
          <w:szCs w:val="24"/>
        </w:rPr>
        <w:t>PGFN</w:t>
      </w:r>
      <w:ins w:id="87" w:author="SPREV" w:date="2021-03-19T02:17:00Z">
        <w:r w:rsidR="00D402E9">
          <w:rPr>
            <w:i w:val="0"/>
            <w:color w:val="auto"/>
            <w:sz w:val="24"/>
            <w:szCs w:val="24"/>
          </w:rPr>
          <w:t>)</w:t>
        </w:r>
      </w:ins>
      <w:r w:rsidR="00E217D7" w:rsidRPr="00E217D7">
        <w:rPr>
          <w:i w:val="0"/>
          <w:color w:val="auto"/>
          <w:sz w:val="24"/>
          <w:szCs w:val="24"/>
        </w:rPr>
        <w:t xml:space="preserve">, </w:t>
      </w:r>
      <w:r w:rsidR="00E217D7">
        <w:rPr>
          <w:i w:val="0"/>
          <w:color w:val="auto"/>
          <w:sz w:val="24"/>
          <w:szCs w:val="24"/>
        </w:rPr>
        <w:t xml:space="preserve">buscando </w:t>
      </w:r>
      <w:r w:rsidR="00E217D7" w:rsidRPr="00E217D7">
        <w:rPr>
          <w:i w:val="0"/>
          <w:color w:val="auto"/>
          <w:sz w:val="24"/>
          <w:szCs w:val="24"/>
        </w:rPr>
        <w:t>construir soluç</w:t>
      </w:r>
      <w:r w:rsidR="00E217D7">
        <w:rPr>
          <w:i w:val="0"/>
          <w:color w:val="auto"/>
          <w:sz w:val="24"/>
          <w:szCs w:val="24"/>
        </w:rPr>
        <w:t>ões</w:t>
      </w:r>
      <w:del w:id="88" w:author="SPREV" w:date="2021-03-21T20:47:00Z">
        <w:r w:rsidR="00E217D7" w:rsidDel="001D1EF1">
          <w:rPr>
            <w:i w:val="0"/>
            <w:color w:val="auto"/>
            <w:sz w:val="24"/>
            <w:szCs w:val="24"/>
          </w:rPr>
          <w:delText xml:space="preserve"> e</w:delText>
        </w:r>
      </w:del>
      <w:r w:rsidR="00E217D7">
        <w:rPr>
          <w:i w:val="0"/>
          <w:color w:val="auto"/>
          <w:sz w:val="24"/>
          <w:szCs w:val="24"/>
        </w:rPr>
        <w:t xml:space="preserve">, </w:t>
      </w:r>
      <w:del w:id="89" w:author="SPREV" w:date="2021-03-19T16:22:00Z">
        <w:r w:rsidR="00E217D7" w:rsidDel="00AE7255">
          <w:rPr>
            <w:i w:val="0"/>
            <w:color w:val="auto"/>
            <w:sz w:val="24"/>
            <w:szCs w:val="24"/>
          </w:rPr>
          <w:delText xml:space="preserve">além </w:delText>
        </w:r>
      </w:del>
      <w:del w:id="90" w:author="SPREV" w:date="2021-03-19T02:18:00Z">
        <w:r w:rsidR="00E217D7" w:rsidDel="00D402E9">
          <w:rPr>
            <w:i w:val="0"/>
            <w:color w:val="auto"/>
            <w:sz w:val="24"/>
            <w:szCs w:val="24"/>
          </w:rPr>
          <w:delText>disse</w:delText>
        </w:r>
      </w:del>
      <w:del w:id="91" w:author="SPREV" w:date="2021-03-19T16:22:00Z">
        <w:r w:rsidR="00E217D7" w:rsidDel="00AE7255">
          <w:rPr>
            <w:i w:val="0"/>
            <w:color w:val="auto"/>
            <w:sz w:val="24"/>
            <w:szCs w:val="24"/>
          </w:rPr>
          <w:delText xml:space="preserve">, </w:delText>
        </w:r>
        <w:r w:rsidR="00E217D7" w:rsidDel="008C037A">
          <w:rPr>
            <w:i w:val="0"/>
            <w:color w:val="auto"/>
            <w:sz w:val="24"/>
            <w:szCs w:val="24"/>
          </w:rPr>
          <w:delText xml:space="preserve">falou </w:delText>
        </w:r>
        <w:r w:rsidR="00E217D7" w:rsidDel="00AE7255">
          <w:rPr>
            <w:i w:val="0"/>
            <w:color w:val="auto"/>
            <w:sz w:val="24"/>
            <w:szCs w:val="24"/>
          </w:rPr>
          <w:delText xml:space="preserve">que </w:delText>
        </w:r>
        <w:r w:rsidR="00E217D7" w:rsidRPr="00E217D7" w:rsidDel="00AE7255">
          <w:rPr>
            <w:i w:val="0"/>
            <w:color w:val="auto"/>
            <w:sz w:val="24"/>
            <w:szCs w:val="24"/>
          </w:rPr>
          <w:delText xml:space="preserve">está </w:delText>
        </w:r>
        <w:r w:rsidR="00E217D7" w:rsidDel="00AE7255">
          <w:rPr>
            <w:i w:val="0"/>
            <w:color w:val="auto"/>
            <w:sz w:val="24"/>
            <w:szCs w:val="24"/>
          </w:rPr>
          <w:delText>se</w:delText>
        </w:r>
        <w:r w:rsidR="00FE0FED" w:rsidDel="00AE7255">
          <w:rPr>
            <w:i w:val="0"/>
            <w:color w:val="auto"/>
            <w:sz w:val="24"/>
            <w:szCs w:val="24"/>
          </w:rPr>
          <w:delText xml:space="preserve"> pensando</w:delText>
        </w:r>
      </w:del>
      <w:ins w:id="92" w:author="SPREV" w:date="2021-03-19T16:22:00Z">
        <w:r w:rsidR="00AE7255">
          <w:rPr>
            <w:i w:val="0"/>
            <w:color w:val="auto"/>
            <w:sz w:val="24"/>
            <w:szCs w:val="24"/>
          </w:rPr>
          <w:t>como</w:t>
        </w:r>
      </w:ins>
      <w:r w:rsidR="00FE0FED">
        <w:rPr>
          <w:i w:val="0"/>
          <w:color w:val="auto"/>
          <w:sz w:val="24"/>
          <w:szCs w:val="24"/>
        </w:rPr>
        <w:t xml:space="preserve"> </w:t>
      </w:r>
      <w:del w:id="93" w:author="SPREV" w:date="2021-03-19T16:22:00Z">
        <w:r w:rsidR="00FE0FED" w:rsidDel="00AE7255">
          <w:rPr>
            <w:i w:val="0"/>
            <w:color w:val="auto"/>
            <w:sz w:val="24"/>
            <w:szCs w:val="24"/>
          </w:rPr>
          <w:delText>n</w:delText>
        </w:r>
      </w:del>
      <w:r w:rsidR="00FE0FED">
        <w:rPr>
          <w:i w:val="0"/>
          <w:color w:val="auto"/>
          <w:sz w:val="24"/>
          <w:szCs w:val="24"/>
        </w:rPr>
        <w:t>a e</w:t>
      </w:r>
      <w:r w:rsidR="00E217D7" w:rsidRPr="00E217D7">
        <w:rPr>
          <w:i w:val="0"/>
          <w:color w:val="auto"/>
          <w:sz w:val="24"/>
          <w:szCs w:val="24"/>
        </w:rPr>
        <w:t>di</w:t>
      </w:r>
      <w:r w:rsidR="00FE0FED">
        <w:rPr>
          <w:i w:val="0"/>
          <w:color w:val="auto"/>
          <w:sz w:val="24"/>
          <w:szCs w:val="24"/>
        </w:rPr>
        <w:t>ção de</w:t>
      </w:r>
      <w:r w:rsidR="00E217D7" w:rsidRPr="00E217D7">
        <w:rPr>
          <w:i w:val="0"/>
          <w:color w:val="auto"/>
          <w:sz w:val="24"/>
          <w:szCs w:val="24"/>
        </w:rPr>
        <w:t xml:space="preserve"> uma portaria</w:t>
      </w:r>
      <w:r w:rsidR="00FE0FED">
        <w:rPr>
          <w:i w:val="0"/>
          <w:color w:val="auto"/>
          <w:sz w:val="24"/>
          <w:szCs w:val="24"/>
        </w:rPr>
        <w:t>,</w:t>
      </w:r>
      <w:r w:rsidR="00E217D7" w:rsidRPr="00E217D7">
        <w:rPr>
          <w:i w:val="0"/>
          <w:color w:val="auto"/>
          <w:sz w:val="24"/>
          <w:szCs w:val="24"/>
        </w:rPr>
        <w:t xml:space="preserve"> </w:t>
      </w:r>
      <w:ins w:id="94" w:author="SPREV" w:date="2021-03-19T16:22:00Z">
        <w:r w:rsidR="00AE7255">
          <w:rPr>
            <w:i w:val="0"/>
            <w:color w:val="auto"/>
            <w:sz w:val="24"/>
            <w:szCs w:val="24"/>
          </w:rPr>
          <w:t>objeti</w:t>
        </w:r>
      </w:ins>
      <w:del w:id="95" w:author="SPREV" w:date="2021-03-19T16:22:00Z">
        <w:r w:rsidR="00E217D7" w:rsidDel="00AE7255">
          <w:rPr>
            <w:i w:val="0"/>
            <w:color w:val="auto"/>
            <w:sz w:val="24"/>
            <w:szCs w:val="24"/>
          </w:rPr>
          <w:delText>vi</w:delText>
        </w:r>
      </w:del>
      <w:del w:id="96" w:author="SPREV" w:date="2021-03-19T16:23:00Z">
        <w:r w:rsidR="00E217D7" w:rsidDel="00AE7255">
          <w:rPr>
            <w:i w:val="0"/>
            <w:color w:val="auto"/>
            <w:sz w:val="24"/>
            <w:szCs w:val="24"/>
          </w:rPr>
          <w:delText>s</w:delText>
        </w:r>
      </w:del>
      <w:ins w:id="97" w:author="SPREV" w:date="2021-03-19T16:23:00Z">
        <w:r w:rsidR="00AE7255">
          <w:rPr>
            <w:i w:val="0"/>
            <w:color w:val="auto"/>
            <w:sz w:val="24"/>
            <w:szCs w:val="24"/>
          </w:rPr>
          <w:t>v</w:t>
        </w:r>
      </w:ins>
      <w:r w:rsidR="00E217D7">
        <w:rPr>
          <w:i w:val="0"/>
          <w:color w:val="auto"/>
          <w:sz w:val="24"/>
          <w:szCs w:val="24"/>
        </w:rPr>
        <w:t xml:space="preserve">ando </w:t>
      </w:r>
      <w:r w:rsidR="00E217D7" w:rsidRPr="00E217D7">
        <w:rPr>
          <w:i w:val="0"/>
          <w:color w:val="auto"/>
          <w:sz w:val="24"/>
          <w:szCs w:val="24"/>
        </w:rPr>
        <w:t>destrava</w:t>
      </w:r>
      <w:ins w:id="98" w:author="SPREV" w:date="2021-03-21T22:32:00Z">
        <w:r w:rsidR="001D1EF1">
          <w:rPr>
            <w:i w:val="0"/>
            <w:color w:val="auto"/>
            <w:sz w:val="24"/>
            <w:szCs w:val="24"/>
          </w:rPr>
          <w:t>r</w:t>
        </w:r>
      </w:ins>
      <w:del w:id="99" w:author="SPREV" w:date="2021-03-21T22:32:00Z">
        <w:r w:rsidR="00E217D7" w:rsidDel="001D1EF1">
          <w:rPr>
            <w:i w:val="0"/>
            <w:color w:val="auto"/>
            <w:sz w:val="24"/>
            <w:szCs w:val="24"/>
          </w:rPr>
          <w:delText>mento</w:delText>
        </w:r>
      </w:del>
      <w:r w:rsidR="00E217D7">
        <w:rPr>
          <w:i w:val="0"/>
          <w:color w:val="auto"/>
          <w:sz w:val="24"/>
          <w:szCs w:val="24"/>
        </w:rPr>
        <w:t xml:space="preserve"> </w:t>
      </w:r>
      <w:del w:id="100" w:author="SPREV" w:date="2021-03-21T22:32:00Z">
        <w:r w:rsidR="00E217D7" w:rsidDel="001D1EF1">
          <w:rPr>
            <w:i w:val="0"/>
            <w:color w:val="auto"/>
            <w:sz w:val="24"/>
            <w:szCs w:val="24"/>
          </w:rPr>
          <w:delText>de</w:delText>
        </w:r>
      </w:del>
      <w:ins w:id="101" w:author="SPREV" w:date="2021-03-21T22:32:00Z">
        <w:r w:rsidR="001D1EF1">
          <w:rPr>
            <w:i w:val="0"/>
            <w:color w:val="auto"/>
            <w:sz w:val="24"/>
            <w:szCs w:val="24"/>
          </w:rPr>
          <w:t>as</w:t>
        </w:r>
      </w:ins>
      <w:r w:rsidR="00E217D7">
        <w:rPr>
          <w:i w:val="0"/>
          <w:color w:val="auto"/>
          <w:sz w:val="24"/>
          <w:szCs w:val="24"/>
        </w:rPr>
        <w:t xml:space="preserve"> </w:t>
      </w:r>
      <w:del w:id="102" w:author="SPREV" w:date="2021-03-19T02:22:00Z">
        <w:r w:rsidR="00E217D7" w:rsidDel="00D402E9">
          <w:rPr>
            <w:i w:val="0"/>
            <w:color w:val="auto"/>
            <w:sz w:val="24"/>
            <w:szCs w:val="24"/>
          </w:rPr>
          <w:delText>a</w:delText>
        </w:r>
        <w:r w:rsidR="00E217D7" w:rsidRPr="00E217D7" w:rsidDel="00D402E9">
          <w:rPr>
            <w:i w:val="0"/>
            <w:color w:val="auto"/>
            <w:sz w:val="24"/>
            <w:szCs w:val="24"/>
          </w:rPr>
          <w:delText xml:space="preserve">lgumas </w:delText>
        </w:r>
      </w:del>
      <w:r w:rsidR="00E217D7" w:rsidRPr="00E217D7">
        <w:rPr>
          <w:i w:val="0"/>
          <w:color w:val="auto"/>
          <w:sz w:val="24"/>
          <w:szCs w:val="24"/>
        </w:rPr>
        <w:t xml:space="preserve">limitações que </w:t>
      </w:r>
      <w:r w:rsidR="00E217D7">
        <w:rPr>
          <w:i w:val="0"/>
          <w:color w:val="auto"/>
          <w:sz w:val="24"/>
          <w:szCs w:val="24"/>
        </w:rPr>
        <w:t xml:space="preserve">existem e que impedem o </w:t>
      </w:r>
      <w:r w:rsidR="00E217D7" w:rsidRPr="00E217D7">
        <w:rPr>
          <w:i w:val="0"/>
          <w:color w:val="auto"/>
          <w:sz w:val="24"/>
          <w:szCs w:val="24"/>
        </w:rPr>
        <w:t>deslocamento</w:t>
      </w:r>
      <w:r w:rsidR="00E217D7">
        <w:rPr>
          <w:i w:val="0"/>
          <w:color w:val="auto"/>
          <w:sz w:val="24"/>
          <w:szCs w:val="24"/>
        </w:rPr>
        <w:t xml:space="preserve"> de pessoal para </w:t>
      </w:r>
      <w:r w:rsidR="00E217D7" w:rsidRPr="00E217D7">
        <w:rPr>
          <w:i w:val="0"/>
          <w:color w:val="auto"/>
          <w:sz w:val="24"/>
          <w:szCs w:val="24"/>
        </w:rPr>
        <w:t xml:space="preserve">atender </w:t>
      </w:r>
      <w:del w:id="103" w:author="SPREV" w:date="2021-03-19T16:23:00Z">
        <w:r w:rsidR="00E217D7" w:rsidRPr="00E217D7" w:rsidDel="00AE7255">
          <w:rPr>
            <w:i w:val="0"/>
            <w:color w:val="auto"/>
            <w:sz w:val="24"/>
            <w:szCs w:val="24"/>
          </w:rPr>
          <w:delText xml:space="preserve">essas </w:delText>
        </w:r>
      </w:del>
      <w:ins w:id="104" w:author="SPREV" w:date="2021-03-19T16:23:00Z">
        <w:r w:rsidR="00AE7255">
          <w:rPr>
            <w:i w:val="0"/>
            <w:color w:val="auto"/>
            <w:sz w:val="24"/>
            <w:szCs w:val="24"/>
          </w:rPr>
          <w:t>à</w:t>
        </w:r>
        <w:r w:rsidR="00AE7255" w:rsidRPr="00E217D7">
          <w:rPr>
            <w:i w:val="0"/>
            <w:color w:val="auto"/>
            <w:sz w:val="24"/>
            <w:szCs w:val="24"/>
          </w:rPr>
          <w:t xml:space="preserve">s </w:t>
        </w:r>
      </w:ins>
      <w:r w:rsidR="00E217D7" w:rsidRPr="00E217D7">
        <w:rPr>
          <w:i w:val="0"/>
          <w:color w:val="auto"/>
          <w:sz w:val="24"/>
          <w:szCs w:val="24"/>
        </w:rPr>
        <w:t>localidades mais distantes</w:t>
      </w:r>
      <w:r w:rsidR="00E217D7">
        <w:rPr>
          <w:i w:val="0"/>
          <w:color w:val="auto"/>
          <w:sz w:val="24"/>
          <w:szCs w:val="24"/>
        </w:rPr>
        <w:t xml:space="preserve">. Com a palavra, o Sr. Evandro </w:t>
      </w:r>
      <w:del w:id="105" w:author="SPREV" w:date="2021-03-19T02:29:00Z">
        <w:r w:rsidR="00E217D7" w:rsidDel="006B4127">
          <w:rPr>
            <w:i w:val="0"/>
            <w:color w:val="auto"/>
            <w:sz w:val="24"/>
            <w:szCs w:val="24"/>
          </w:rPr>
          <w:delText xml:space="preserve">José </w:delText>
        </w:r>
      </w:del>
      <w:r w:rsidR="00E217D7">
        <w:rPr>
          <w:i w:val="0"/>
          <w:color w:val="auto"/>
          <w:sz w:val="24"/>
          <w:szCs w:val="24"/>
        </w:rPr>
        <w:t>Morello sugeriu a realização de um mutirão com agendamento prévio e data específica para que os peritos sejam deslocados para essas localidades desassistidas</w:t>
      </w:r>
      <w:r w:rsidR="00FE0FED">
        <w:rPr>
          <w:i w:val="0"/>
          <w:color w:val="auto"/>
          <w:sz w:val="24"/>
          <w:szCs w:val="24"/>
        </w:rPr>
        <w:t xml:space="preserve">, e perguntou sobre os resultados da perícia por teleatendimento. De pronto, o Sr. Narlon Gutierre </w:t>
      </w:r>
      <w:del w:id="106" w:author="SPREV" w:date="2021-03-19T02:29:00Z">
        <w:r w:rsidR="00FE0FED" w:rsidDel="006B4127">
          <w:rPr>
            <w:i w:val="0"/>
            <w:color w:val="auto"/>
            <w:sz w:val="24"/>
            <w:szCs w:val="24"/>
          </w:rPr>
          <w:delText xml:space="preserve">Nogueira </w:delText>
        </w:r>
      </w:del>
      <w:r w:rsidR="00FE0FED">
        <w:rPr>
          <w:i w:val="0"/>
          <w:color w:val="auto"/>
          <w:sz w:val="24"/>
          <w:szCs w:val="24"/>
        </w:rPr>
        <w:t>explicou que as medidas são justamente na tentativa de viabilizar os mutirões, mas lembrou que para isso, é necessária uma logística que compense o deslocamento, além de medidas compensatórias para aqueles peritos que aceitarem o desafio.</w:t>
      </w:r>
      <w:r w:rsidR="00C11827">
        <w:rPr>
          <w:i w:val="0"/>
          <w:color w:val="auto"/>
          <w:sz w:val="24"/>
          <w:szCs w:val="24"/>
        </w:rPr>
        <w:t xml:space="preserve"> Quanto </w:t>
      </w:r>
      <w:ins w:id="107" w:author="SPREV" w:date="2021-03-19T02:23:00Z">
        <w:r w:rsidR="006B4127">
          <w:rPr>
            <w:i w:val="0"/>
            <w:color w:val="auto"/>
            <w:sz w:val="24"/>
            <w:szCs w:val="24"/>
          </w:rPr>
          <w:t>a</w:t>
        </w:r>
      </w:ins>
      <w:r w:rsidR="00C11827">
        <w:rPr>
          <w:i w:val="0"/>
          <w:color w:val="auto"/>
          <w:sz w:val="24"/>
          <w:szCs w:val="24"/>
        </w:rPr>
        <w:t xml:space="preserve">o projeto-piloto da Telemedicina, </w:t>
      </w:r>
      <w:r w:rsidR="00B7091B">
        <w:rPr>
          <w:i w:val="0"/>
          <w:color w:val="auto"/>
          <w:sz w:val="24"/>
          <w:szCs w:val="24"/>
        </w:rPr>
        <w:t>esclareceu que foi encerrado no</w:t>
      </w:r>
      <w:ins w:id="108" w:author="SPREV" w:date="2021-03-19T02:23:00Z">
        <w:r w:rsidR="006B4127">
          <w:rPr>
            <w:i w:val="0"/>
            <w:color w:val="auto"/>
            <w:sz w:val="24"/>
            <w:szCs w:val="24"/>
          </w:rPr>
          <w:t xml:space="preserve"> mês de</w:t>
        </w:r>
      </w:ins>
      <w:r w:rsidR="00B7091B">
        <w:rPr>
          <w:i w:val="0"/>
          <w:color w:val="auto"/>
          <w:sz w:val="24"/>
          <w:szCs w:val="24"/>
        </w:rPr>
        <w:t xml:space="preserve"> janeiro com uma demanda muito baixa, apesar de todo o esforço empreendido para a sua realização. Comungou que 11 empresas aderiram ao projeto, mas durante todo o período, foram realizadas apenas 300 perícias em seus empregados e apenas uma foi realizada pelo modelo da Telemedicina. </w:t>
      </w:r>
      <w:ins w:id="109" w:author="SPREV" w:date="2021-03-21T20:49:00Z">
        <w:r w:rsidR="001D1EF1">
          <w:rPr>
            <w:i w:val="0"/>
            <w:color w:val="auto"/>
            <w:sz w:val="24"/>
            <w:szCs w:val="24"/>
          </w:rPr>
          <w:t>Explicou que a</w:t>
        </w:r>
      </w:ins>
      <w:del w:id="110" w:author="SPREV" w:date="2021-03-21T20:49:00Z">
        <w:r w:rsidR="00B7091B" w:rsidDel="001D1EF1">
          <w:rPr>
            <w:i w:val="0"/>
            <w:color w:val="auto"/>
            <w:sz w:val="24"/>
            <w:szCs w:val="24"/>
          </w:rPr>
          <w:delText>A</w:delText>
        </w:r>
      </w:del>
      <w:r w:rsidR="00B7091B">
        <w:rPr>
          <w:i w:val="0"/>
          <w:color w:val="auto"/>
          <w:sz w:val="24"/>
          <w:szCs w:val="24"/>
        </w:rPr>
        <w:t>pós o encerramento</w:t>
      </w:r>
      <w:ins w:id="111" w:author="SPREV" w:date="2021-03-21T20:49:00Z">
        <w:r w:rsidR="001D1EF1">
          <w:rPr>
            <w:i w:val="0"/>
            <w:color w:val="auto"/>
            <w:sz w:val="24"/>
            <w:szCs w:val="24"/>
          </w:rPr>
          <w:t xml:space="preserve"> do projeto</w:t>
        </w:r>
      </w:ins>
      <w:r w:rsidR="00B7091B">
        <w:rPr>
          <w:i w:val="0"/>
          <w:color w:val="auto"/>
          <w:sz w:val="24"/>
          <w:szCs w:val="24"/>
        </w:rPr>
        <w:t xml:space="preserve">, foi enviado um relatório </w:t>
      </w:r>
      <w:del w:id="112" w:author="SPREV" w:date="2021-03-21T20:49:00Z">
        <w:r w:rsidR="00B7091B" w:rsidDel="001D1EF1">
          <w:rPr>
            <w:i w:val="0"/>
            <w:color w:val="auto"/>
            <w:sz w:val="24"/>
            <w:szCs w:val="24"/>
          </w:rPr>
          <w:delText xml:space="preserve">para </w:delText>
        </w:r>
      </w:del>
      <w:ins w:id="113" w:author="SPREV" w:date="2021-03-21T20:49:00Z">
        <w:r w:rsidR="001D1EF1">
          <w:rPr>
            <w:i w:val="0"/>
            <w:color w:val="auto"/>
            <w:sz w:val="24"/>
            <w:szCs w:val="24"/>
          </w:rPr>
          <w:t>a</w:t>
        </w:r>
      </w:ins>
      <w:r w:rsidR="00B7091B">
        <w:rPr>
          <w:i w:val="0"/>
          <w:color w:val="auto"/>
          <w:sz w:val="24"/>
          <w:szCs w:val="24"/>
        </w:rPr>
        <w:t xml:space="preserve">o TCU descrevendo a experiência, contudo, enfatizou que o projeto não está descartado a médio e longo prazo, mas </w:t>
      </w:r>
      <w:ins w:id="114" w:author="SPREV" w:date="2021-03-21T20:50:00Z">
        <w:r w:rsidR="001D1EF1">
          <w:rPr>
            <w:i w:val="0"/>
            <w:color w:val="auto"/>
            <w:sz w:val="24"/>
            <w:szCs w:val="24"/>
          </w:rPr>
          <w:t xml:space="preserve">que </w:t>
        </w:r>
      </w:ins>
      <w:r w:rsidR="00B7091B">
        <w:rPr>
          <w:i w:val="0"/>
          <w:color w:val="auto"/>
          <w:sz w:val="24"/>
          <w:szCs w:val="24"/>
        </w:rPr>
        <w:t xml:space="preserve">precisará ser repensado para que ele entregue uma maior efetividade. Em seguida, o Sr. Natal Léo perguntou se existe a possibilidade de terceirização do serviço de peritos médicos. O Sr. Narlon Gutierre </w:t>
      </w:r>
      <w:del w:id="115" w:author="SPREV" w:date="2021-03-19T02:30:00Z">
        <w:r w:rsidR="00B7091B" w:rsidDel="006B4127">
          <w:rPr>
            <w:i w:val="0"/>
            <w:color w:val="auto"/>
            <w:sz w:val="24"/>
            <w:szCs w:val="24"/>
          </w:rPr>
          <w:delText xml:space="preserve">Nogueira </w:delText>
        </w:r>
      </w:del>
      <w:r w:rsidR="00B7091B">
        <w:rPr>
          <w:i w:val="0"/>
          <w:color w:val="auto"/>
          <w:sz w:val="24"/>
          <w:szCs w:val="24"/>
        </w:rPr>
        <w:t>respondeu que não existe essa possibilidade, visto que é um serviço exclusivo da categoria com atribuições em lei</w:t>
      </w:r>
      <w:r w:rsidR="00507C48">
        <w:rPr>
          <w:i w:val="0"/>
          <w:color w:val="auto"/>
          <w:sz w:val="24"/>
          <w:szCs w:val="24"/>
        </w:rPr>
        <w:t xml:space="preserve">, deste modo, o melhor caminho é o aperfeiçoamento do serviço para que os gargalos sejam superados. Contribuindo para o debate, o Sr. Ariovaldo de Camargo perguntou </w:t>
      </w:r>
      <w:del w:id="116" w:author="SPREV" w:date="2021-03-19T02:25:00Z">
        <w:r w:rsidR="00507C48" w:rsidDel="006B4127">
          <w:rPr>
            <w:i w:val="0"/>
            <w:color w:val="auto"/>
            <w:sz w:val="24"/>
            <w:szCs w:val="24"/>
          </w:rPr>
          <w:delText>se não teria como fazer a</w:delText>
        </w:r>
      </w:del>
      <w:ins w:id="117" w:author="SPREV" w:date="2021-03-19T02:25:00Z">
        <w:r w:rsidR="006B4127">
          <w:rPr>
            <w:i w:val="0"/>
            <w:color w:val="auto"/>
            <w:sz w:val="24"/>
            <w:szCs w:val="24"/>
          </w:rPr>
          <w:t>sobre a possibilidade de</w:t>
        </w:r>
      </w:ins>
      <w:r w:rsidR="00507C48">
        <w:rPr>
          <w:i w:val="0"/>
          <w:color w:val="auto"/>
          <w:sz w:val="24"/>
          <w:szCs w:val="24"/>
        </w:rPr>
        <w:t xml:space="preserve"> reposição ou mesmo a ampliação </w:t>
      </w:r>
      <w:r w:rsidR="00D16ABF" w:rsidRPr="00D16ABF">
        <w:rPr>
          <w:i w:val="0"/>
          <w:color w:val="auto"/>
          <w:sz w:val="24"/>
          <w:szCs w:val="24"/>
        </w:rPr>
        <w:t>do quadro de funcionários</w:t>
      </w:r>
      <w:r w:rsidR="00D16ABF">
        <w:rPr>
          <w:i w:val="0"/>
          <w:color w:val="auto"/>
          <w:sz w:val="24"/>
          <w:szCs w:val="24"/>
        </w:rPr>
        <w:t xml:space="preserve"> para oferecer maior agilidade e </w:t>
      </w:r>
      <w:del w:id="118" w:author="SPREV" w:date="2021-03-19T02:25:00Z">
        <w:r w:rsidR="00D16ABF" w:rsidDel="006B4127">
          <w:rPr>
            <w:i w:val="0"/>
            <w:color w:val="auto"/>
            <w:sz w:val="24"/>
            <w:szCs w:val="24"/>
          </w:rPr>
          <w:delText xml:space="preserve">um </w:delText>
        </w:r>
      </w:del>
      <w:r w:rsidR="00D16ABF">
        <w:rPr>
          <w:i w:val="0"/>
          <w:color w:val="auto"/>
          <w:sz w:val="24"/>
          <w:szCs w:val="24"/>
        </w:rPr>
        <w:t xml:space="preserve">melhor atendimento. Em resposta, o Sr. Narlon Gutierre </w:t>
      </w:r>
      <w:del w:id="119" w:author="SPREV" w:date="2021-03-19T02:30:00Z">
        <w:r w:rsidR="00D16ABF" w:rsidDel="006B4127">
          <w:rPr>
            <w:i w:val="0"/>
            <w:color w:val="auto"/>
            <w:sz w:val="24"/>
            <w:szCs w:val="24"/>
          </w:rPr>
          <w:delText xml:space="preserve">Nogueira </w:delText>
        </w:r>
      </w:del>
      <w:r w:rsidR="00D16ABF">
        <w:rPr>
          <w:i w:val="0"/>
          <w:color w:val="auto"/>
          <w:sz w:val="24"/>
          <w:szCs w:val="24"/>
        </w:rPr>
        <w:t xml:space="preserve">lembrou que no ano de 2020, o INSS realizou a contratação de </w:t>
      </w:r>
      <w:r w:rsidR="00D16ABF" w:rsidRPr="00D16ABF">
        <w:rPr>
          <w:i w:val="0"/>
          <w:color w:val="auto"/>
          <w:sz w:val="24"/>
          <w:szCs w:val="24"/>
        </w:rPr>
        <w:t>peritos médicos aposentados</w:t>
      </w:r>
      <w:r w:rsidR="00D16ABF">
        <w:rPr>
          <w:i w:val="0"/>
          <w:color w:val="auto"/>
          <w:sz w:val="24"/>
          <w:szCs w:val="24"/>
        </w:rPr>
        <w:t xml:space="preserve"> por tempo determinado, porém, a adesão foi muito baixa, não chegando a 150 inscritos</w:t>
      </w:r>
      <w:ins w:id="120" w:author="SPREV" w:date="2021-03-19T02:25:00Z">
        <w:r w:rsidR="006B4127">
          <w:rPr>
            <w:i w:val="0"/>
            <w:color w:val="auto"/>
            <w:sz w:val="24"/>
            <w:szCs w:val="24"/>
          </w:rPr>
          <w:t>.</w:t>
        </w:r>
      </w:ins>
      <w:del w:id="121" w:author="SPREV" w:date="2021-03-19T02:25:00Z">
        <w:r w:rsidR="00D16ABF" w:rsidDel="006B4127">
          <w:rPr>
            <w:i w:val="0"/>
            <w:color w:val="auto"/>
            <w:sz w:val="24"/>
            <w:szCs w:val="24"/>
          </w:rPr>
          <w:delText>,</w:delText>
        </w:r>
      </w:del>
      <w:r w:rsidR="00D16ABF">
        <w:rPr>
          <w:i w:val="0"/>
          <w:color w:val="auto"/>
          <w:sz w:val="24"/>
          <w:szCs w:val="24"/>
        </w:rPr>
        <w:t xml:space="preserve"> </w:t>
      </w:r>
      <w:del w:id="122" w:author="SPREV" w:date="2021-03-19T02:25:00Z">
        <w:r w:rsidR="00D16ABF" w:rsidDel="006B4127">
          <w:rPr>
            <w:i w:val="0"/>
            <w:color w:val="auto"/>
            <w:sz w:val="24"/>
            <w:szCs w:val="24"/>
          </w:rPr>
          <w:delText>e e</w:delText>
        </w:r>
      </w:del>
      <w:ins w:id="123" w:author="SPREV" w:date="2021-03-19T02:25:00Z">
        <w:r w:rsidR="006B4127">
          <w:rPr>
            <w:i w:val="0"/>
            <w:color w:val="auto"/>
            <w:sz w:val="24"/>
            <w:szCs w:val="24"/>
          </w:rPr>
          <w:t>E</w:t>
        </w:r>
      </w:ins>
      <w:r w:rsidR="00D16ABF">
        <w:rPr>
          <w:i w:val="0"/>
          <w:color w:val="auto"/>
          <w:sz w:val="24"/>
          <w:szCs w:val="24"/>
        </w:rPr>
        <w:t xml:space="preserve">xplicou ainda que uma contratação definitiva não se justifica, visto que o problema com atendimento da perícia médica é pontual e uma contratação definitiva irá estabelecer um vínculo </w:t>
      </w:r>
      <w:del w:id="124" w:author="SPREV" w:date="2021-03-22T01:05:00Z">
        <w:r w:rsidR="00D16ABF" w:rsidDel="00B520DC">
          <w:rPr>
            <w:i w:val="0"/>
            <w:color w:val="auto"/>
            <w:sz w:val="24"/>
            <w:szCs w:val="24"/>
          </w:rPr>
          <w:delText>para o resto da vida</w:delText>
        </w:r>
      </w:del>
      <w:ins w:id="125" w:author="SPREV" w:date="2021-03-22T01:05:00Z">
        <w:r w:rsidR="00B520DC">
          <w:rPr>
            <w:i w:val="0"/>
            <w:color w:val="auto"/>
            <w:sz w:val="24"/>
            <w:szCs w:val="24"/>
          </w:rPr>
          <w:t>vitalício</w:t>
        </w:r>
      </w:ins>
      <w:r w:rsidR="00D16ABF">
        <w:rPr>
          <w:i w:val="0"/>
          <w:color w:val="auto"/>
          <w:sz w:val="24"/>
          <w:szCs w:val="24"/>
        </w:rPr>
        <w:t>. Concluiu informando que o INSS está tentando agilizar a vacinação dos peritos com idade acima de 60 anos para que, estando imunizados, possam retornar ao atendimento presencial, ajudando a suprir a demanda da população.</w:t>
      </w:r>
      <w:r w:rsidR="002944AA">
        <w:rPr>
          <w:i w:val="0"/>
          <w:color w:val="auto"/>
          <w:sz w:val="24"/>
          <w:szCs w:val="24"/>
        </w:rPr>
        <w:t xml:space="preserve"> Em sua contribuição, o </w:t>
      </w:r>
      <w:r w:rsidR="002944AA" w:rsidRPr="002944AA">
        <w:rPr>
          <w:i w:val="0"/>
          <w:color w:val="auto"/>
          <w:sz w:val="24"/>
          <w:szCs w:val="24"/>
        </w:rPr>
        <w:t>Sr. Fernando Ant</w:t>
      </w:r>
      <w:r w:rsidR="002944AA">
        <w:rPr>
          <w:i w:val="0"/>
          <w:color w:val="auto"/>
          <w:sz w:val="24"/>
          <w:szCs w:val="24"/>
        </w:rPr>
        <w:t>ô</w:t>
      </w:r>
      <w:r w:rsidR="002944AA" w:rsidRPr="002944AA">
        <w:rPr>
          <w:i w:val="0"/>
          <w:color w:val="auto"/>
          <w:sz w:val="24"/>
          <w:szCs w:val="24"/>
        </w:rPr>
        <w:t>nio Duarte Dantas</w:t>
      </w:r>
      <w:r w:rsidR="002944AA">
        <w:rPr>
          <w:i w:val="0"/>
          <w:color w:val="auto"/>
          <w:sz w:val="24"/>
          <w:szCs w:val="24"/>
        </w:rPr>
        <w:t xml:space="preserve"> </w:t>
      </w:r>
      <w:del w:id="126" w:author="SPREV" w:date="2021-03-19T02:26:00Z">
        <w:r w:rsidR="002944AA" w:rsidDel="006B4127">
          <w:rPr>
            <w:i w:val="0"/>
            <w:color w:val="auto"/>
            <w:sz w:val="24"/>
            <w:szCs w:val="24"/>
          </w:rPr>
          <w:delText xml:space="preserve">disse </w:delText>
        </w:r>
      </w:del>
      <w:ins w:id="127" w:author="SPREV" w:date="2021-03-19T02:26:00Z">
        <w:r w:rsidR="006B4127">
          <w:rPr>
            <w:i w:val="0"/>
            <w:color w:val="auto"/>
            <w:sz w:val="24"/>
            <w:szCs w:val="24"/>
          </w:rPr>
          <w:t xml:space="preserve">aduziu </w:t>
        </w:r>
      </w:ins>
      <w:r w:rsidR="002944AA">
        <w:rPr>
          <w:i w:val="0"/>
          <w:color w:val="auto"/>
          <w:sz w:val="24"/>
          <w:szCs w:val="24"/>
        </w:rPr>
        <w:t xml:space="preserve">que a ideia de se terceirizar peritos não pode ser descartada </w:t>
      </w:r>
      <w:del w:id="128" w:author="SPREV" w:date="2021-03-22T01:06:00Z">
        <w:r w:rsidR="002944AA" w:rsidDel="00B520DC">
          <w:rPr>
            <w:i w:val="0"/>
            <w:color w:val="auto"/>
            <w:sz w:val="24"/>
            <w:szCs w:val="24"/>
          </w:rPr>
          <w:delText>levando em consideração</w:delText>
        </w:r>
      </w:del>
      <w:ins w:id="129" w:author="SPREV" w:date="2021-03-22T01:06:00Z">
        <w:r w:rsidR="00B520DC">
          <w:rPr>
            <w:i w:val="0"/>
            <w:color w:val="auto"/>
            <w:sz w:val="24"/>
            <w:szCs w:val="24"/>
          </w:rPr>
          <w:t>em virtude dos</w:t>
        </w:r>
      </w:ins>
      <w:r w:rsidR="002944AA">
        <w:rPr>
          <w:i w:val="0"/>
          <w:color w:val="auto"/>
          <w:sz w:val="24"/>
          <w:szCs w:val="24"/>
        </w:rPr>
        <w:t xml:space="preserve"> problemas enfrentados no passado, porque o momento atual tem um contexto diferente e salientou que é preciso ter prudência e analisar outras formas para agilizar as perícias, levando em consideração a necessidade dos trabalhadores. </w:t>
      </w:r>
      <w:del w:id="130" w:author="SPREV" w:date="2021-03-21T20:52:00Z">
        <w:r w:rsidR="002944AA" w:rsidDel="001D1EF1">
          <w:rPr>
            <w:i w:val="0"/>
            <w:color w:val="auto"/>
            <w:sz w:val="24"/>
            <w:szCs w:val="24"/>
          </w:rPr>
          <w:delText>Mas uma vez</w:delText>
        </w:r>
      </w:del>
      <w:ins w:id="131" w:author="SPREV" w:date="2021-03-21T20:52:00Z">
        <w:r w:rsidR="001D1EF1">
          <w:rPr>
            <w:i w:val="0"/>
            <w:color w:val="auto"/>
            <w:sz w:val="24"/>
            <w:szCs w:val="24"/>
          </w:rPr>
          <w:t>Em resposta</w:t>
        </w:r>
      </w:ins>
      <w:r w:rsidR="002944AA">
        <w:rPr>
          <w:i w:val="0"/>
          <w:color w:val="auto"/>
          <w:sz w:val="24"/>
          <w:szCs w:val="24"/>
        </w:rPr>
        <w:t xml:space="preserve">, o Sr. Narlon Gutierre </w:t>
      </w:r>
      <w:del w:id="132" w:author="SPREV" w:date="2021-03-19T02:30:00Z">
        <w:r w:rsidR="002944AA" w:rsidDel="006B4127">
          <w:rPr>
            <w:i w:val="0"/>
            <w:color w:val="auto"/>
            <w:sz w:val="24"/>
            <w:szCs w:val="24"/>
          </w:rPr>
          <w:delText xml:space="preserve">Nogueira </w:delText>
        </w:r>
      </w:del>
      <w:r w:rsidR="002944AA">
        <w:rPr>
          <w:i w:val="0"/>
          <w:color w:val="auto"/>
          <w:sz w:val="24"/>
          <w:szCs w:val="24"/>
        </w:rPr>
        <w:t xml:space="preserve">enfatizou que existe um conjunto de medidas sendo desenvolvidas para agilizar o atendimento </w:t>
      </w:r>
      <w:r w:rsidR="002944AA" w:rsidRPr="002944AA">
        <w:rPr>
          <w:i w:val="0"/>
          <w:color w:val="auto"/>
          <w:sz w:val="24"/>
          <w:szCs w:val="24"/>
        </w:rPr>
        <w:t>como:</w:t>
      </w:r>
      <w:r w:rsidR="002944AA" w:rsidRPr="002944AA">
        <w:rPr>
          <w:i w:val="0"/>
        </w:rPr>
        <w:t xml:space="preserve"> </w:t>
      </w:r>
      <w:r w:rsidR="002944AA">
        <w:rPr>
          <w:i w:val="0"/>
        </w:rPr>
        <w:t xml:space="preserve">a </w:t>
      </w:r>
      <w:r w:rsidR="002944AA" w:rsidRPr="002944AA">
        <w:rPr>
          <w:i w:val="0"/>
          <w:color w:val="auto"/>
          <w:sz w:val="24"/>
          <w:szCs w:val="24"/>
        </w:rPr>
        <w:t xml:space="preserve">imunização dos peritos </w:t>
      </w:r>
      <w:r w:rsidR="002944AA">
        <w:rPr>
          <w:i w:val="0"/>
          <w:color w:val="auto"/>
          <w:sz w:val="24"/>
          <w:szCs w:val="24"/>
        </w:rPr>
        <w:t xml:space="preserve">do </w:t>
      </w:r>
      <w:r w:rsidR="002944AA" w:rsidRPr="002944AA">
        <w:rPr>
          <w:i w:val="0"/>
          <w:color w:val="auto"/>
          <w:sz w:val="24"/>
          <w:szCs w:val="24"/>
        </w:rPr>
        <w:t xml:space="preserve">grupo de risco, </w:t>
      </w:r>
      <w:r w:rsidR="002944AA">
        <w:rPr>
          <w:i w:val="0"/>
          <w:color w:val="auto"/>
          <w:sz w:val="24"/>
          <w:szCs w:val="24"/>
        </w:rPr>
        <w:t>o</w:t>
      </w:r>
      <w:r w:rsidR="002944AA" w:rsidRPr="002944AA">
        <w:rPr>
          <w:i w:val="0"/>
          <w:color w:val="auto"/>
          <w:sz w:val="24"/>
          <w:szCs w:val="24"/>
        </w:rPr>
        <w:t xml:space="preserve"> modelo do mutirão com deslocamento dos peritos</w:t>
      </w:r>
      <w:r w:rsidR="002944AA">
        <w:rPr>
          <w:i w:val="0"/>
          <w:color w:val="auto"/>
          <w:sz w:val="24"/>
          <w:szCs w:val="24"/>
        </w:rPr>
        <w:t xml:space="preserve">, além de outras ações que estão em gestação interna </w:t>
      </w:r>
      <w:r w:rsidR="00224DE8">
        <w:rPr>
          <w:i w:val="0"/>
          <w:color w:val="auto"/>
          <w:sz w:val="24"/>
          <w:szCs w:val="24"/>
        </w:rPr>
        <w:t xml:space="preserve">que poderão vir a ser apresentadas na próxima reunião do conselho. </w:t>
      </w:r>
      <w:del w:id="133" w:author="SPREV" w:date="2021-03-22T01:08:00Z">
        <w:r w:rsidR="00224DE8" w:rsidDel="00B520DC">
          <w:rPr>
            <w:i w:val="0"/>
            <w:color w:val="auto"/>
            <w:sz w:val="24"/>
            <w:szCs w:val="24"/>
          </w:rPr>
          <w:delText>Após amplo debate e</w:delText>
        </w:r>
      </w:del>
      <w:ins w:id="134" w:author="SPREV" w:date="2021-03-22T01:08:00Z">
        <w:r w:rsidR="00B520DC">
          <w:rPr>
            <w:i w:val="0"/>
            <w:color w:val="auto"/>
            <w:sz w:val="24"/>
            <w:szCs w:val="24"/>
          </w:rPr>
          <w:t>N</w:t>
        </w:r>
      </w:ins>
      <w:del w:id="135" w:author="SPREV" w:date="2021-03-22T01:08:00Z">
        <w:r w:rsidR="00224DE8" w:rsidDel="00B520DC">
          <w:rPr>
            <w:i w:val="0"/>
            <w:color w:val="auto"/>
            <w:sz w:val="24"/>
            <w:szCs w:val="24"/>
          </w:rPr>
          <w:delText xml:space="preserve"> n</w:delText>
        </w:r>
      </w:del>
      <w:r w:rsidR="00224DE8">
        <w:rPr>
          <w:i w:val="0"/>
          <w:color w:val="auto"/>
          <w:sz w:val="24"/>
          <w:szCs w:val="24"/>
        </w:rPr>
        <w:t xml:space="preserve">ão havendo mais questionamentos, o Sr. </w:t>
      </w:r>
      <w:del w:id="136" w:author="SPREV" w:date="2021-03-19T02:30:00Z">
        <w:r w:rsidR="00224DE8" w:rsidDel="006B4127">
          <w:rPr>
            <w:i w:val="0"/>
            <w:color w:val="auto"/>
            <w:sz w:val="24"/>
            <w:szCs w:val="24"/>
          </w:rPr>
          <w:delText>Benedito Adalberto Brunca</w:delText>
        </w:r>
      </w:del>
      <w:ins w:id="137" w:author="SPREV" w:date="2021-03-19T02:30:00Z">
        <w:r w:rsidR="006B4127">
          <w:rPr>
            <w:i w:val="0"/>
            <w:color w:val="auto"/>
            <w:sz w:val="24"/>
            <w:szCs w:val="24"/>
          </w:rPr>
          <w:t>Presidente</w:t>
        </w:r>
      </w:ins>
      <w:r w:rsidR="00224DE8">
        <w:rPr>
          <w:i w:val="0"/>
          <w:color w:val="auto"/>
          <w:sz w:val="24"/>
          <w:szCs w:val="24"/>
        </w:rPr>
        <w:t xml:space="preserve"> convidou o Sr. Alessandro Roosevelt Silva Ribeiro para abordar </w:t>
      </w:r>
      <w:ins w:id="138" w:author="SPREV" w:date="2021-03-22T01:08:00Z">
        <w:r w:rsidR="00B520DC">
          <w:rPr>
            <w:i w:val="0"/>
            <w:color w:val="auto"/>
            <w:sz w:val="24"/>
            <w:szCs w:val="24"/>
          </w:rPr>
          <w:t xml:space="preserve"> o próximo ponto de pauta, com </w:t>
        </w:r>
      </w:ins>
      <w:r w:rsidR="00224DE8">
        <w:rPr>
          <w:i w:val="0"/>
          <w:color w:val="auto"/>
          <w:sz w:val="24"/>
          <w:szCs w:val="24"/>
        </w:rPr>
        <w:t xml:space="preserve">o tema: </w:t>
      </w:r>
      <w:r w:rsidR="00224DE8" w:rsidRPr="00224DE8">
        <w:rPr>
          <w:i w:val="0"/>
          <w:color w:val="auto"/>
          <w:sz w:val="24"/>
          <w:szCs w:val="24"/>
        </w:rPr>
        <w:t>Atualização da evolução das disfunções do tema crédito consignado</w:t>
      </w:r>
      <w:r w:rsidR="00224DE8">
        <w:rPr>
          <w:i w:val="0"/>
          <w:color w:val="auto"/>
          <w:sz w:val="24"/>
          <w:szCs w:val="24"/>
        </w:rPr>
        <w:t xml:space="preserve">. </w:t>
      </w:r>
      <w:del w:id="139" w:author="SPREV" w:date="2021-03-19T02:27:00Z">
        <w:r w:rsidR="00224DE8" w:rsidDel="006B4127">
          <w:rPr>
            <w:i w:val="0"/>
            <w:color w:val="auto"/>
            <w:sz w:val="24"/>
            <w:szCs w:val="24"/>
          </w:rPr>
          <w:delText>Sem demora</w:delText>
        </w:r>
      </w:del>
      <w:ins w:id="140" w:author="SPREV" w:date="2021-03-19T02:27:00Z">
        <w:r w:rsidR="006B4127">
          <w:rPr>
            <w:i w:val="0"/>
            <w:color w:val="auto"/>
            <w:sz w:val="24"/>
            <w:szCs w:val="24"/>
          </w:rPr>
          <w:t>Com a palavra</w:t>
        </w:r>
      </w:ins>
      <w:r w:rsidR="00224DE8">
        <w:rPr>
          <w:i w:val="0"/>
          <w:color w:val="auto"/>
          <w:sz w:val="24"/>
          <w:szCs w:val="24"/>
        </w:rPr>
        <w:t>, o Sr. Alessandro</w:t>
      </w:r>
      <w:ins w:id="141" w:author="SPREV" w:date="2021-03-19T02:28:00Z">
        <w:r w:rsidR="006B4127">
          <w:rPr>
            <w:i w:val="0"/>
            <w:color w:val="auto"/>
            <w:sz w:val="24"/>
            <w:szCs w:val="24"/>
          </w:rPr>
          <w:t xml:space="preserve"> </w:t>
        </w:r>
      </w:ins>
      <w:ins w:id="142" w:author="SPREV" w:date="2021-03-19T02:31:00Z">
        <w:r w:rsidR="006B4127">
          <w:rPr>
            <w:i w:val="0"/>
            <w:color w:val="auto"/>
            <w:sz w:val="24"/>
            <w:szCs w:val="24"/>
          </w:rPr>
          <w:t>Roosevelt</w:t>
        </w:r>
      </w:ins>
      <w:r w:rsidR="00224DE8">
        <w:rPr>
          <w:i w:val="0"/>
          <w:color w:val="auto"/>
          <w:sz w:val="24"/>
          <w:szCs w:val="24"/>
        </w:rPr>
        <w:t xml:space="preserve"> iniciou informando que o INSS realizou várias reuniões com o pessoal da </w:t>
      </w:r>
      <w:ins w:id="143" w:author="SPREV" w:date="2021-03-19T02:32:00Z">
        <w:r w:rsidR="006B4127" w:rsidRPr="006B4127">
          <w:rPr>
            <w:i w:val="0"/>
            <w:color w:val="auto"/>
            <w:sz w:val="24"/>
            <w:szCs w:val="24"/>
          </w:rPr>
          <w:t xml:space="preserve">Secretaria Nacional do Consumidor </w:t>
        </w:r>
        <w:r w:rsidR="006B4127">
          <w:rPr>
            <w:i w:val="0"/>
            <w:color w:val="auto"/>
            <w:sz w:val="24"/>
            <w:szCs w:val="24"/>
          </w:rPr>
          <w:t>(</w:t>
        </w:r>
      </w:ins>
      <w:r w:rsidR="00224DE8">
        <w:rPr>
          <w:i w:val="0"/>
          <w:color w:val="auto"/>
          <w:sz w:val="24"/>
          <w:szCs w:val="24"/>
        </w:rPr>
        <w:t>SENACON</w:t>
      </w:r>
      <w:ins w:id="144" w:author="SPREV" w:date="2021-03-19T02:32:00Z">
        <w:r w:rsidR="006B4127">
          <w:rPr>
            <w:i w:val="0"/>
            <w:color w:val="auto"/>
            <w:sz w:val="24"/>
            <w:szCs w:val="24"/>
          </w:rPr>
          <w:t>)</w:t>
        </w:r>
      </w:ins>
      <w:r w:rsidR="00224DE8">
        <w:rPr>
          <w:i w:val="0"/>
          <w:color w:val="auto"/>
          <w:sz w:val="24"/>
          <w:szCs w:val="24"/>
        </w:rPr>
        <w:t xml:space="preserve">, PROCONs e do Tribunal Regional Federal da 4ª Região discutindo alguns pontos específicos sobre a questão do crédito consignado. </w:t>
      </w:r>
      <w:r w:rsidR="00A1195B">
        <w:rPr>
          <w:i w:val="0"/>
          <w:color w:val="auto"/>
          <w:sz w:val="24"/>
          <w:szCs w:val="24"/>
        </w:rPr>
        <w:t xml:space="preserve">Mostrou que em 2010/2011, 80% das reclamações eram relacionadas à portabilidade de consignados, sendo que em 2016 esse número caiu para </w:t>
      </w:r>
      <w:del w:id="145" w:author="SPREV" w:date="2021-03-21T20:54:00Z">
        <w:r w:rsidR="00A1195B" w:rsidDel="001D1EF1">
          <w:rPr>
            <w:i w:val="0"/>
            <w:color w:val="auto"/>
            <w:sz w:val="24"/>
            <w:szCs w:val="24"/>
          </w:rPr>
          <w:delText xml:space="preserve">algo </w:delText>
        </w:r>
      </w:del>
      <w:r w:rsidR="00A1195B">
        <w:rPr>
          <w:i w:val="0"/>
          <w:color w:val="auto"/>
          <w:sz w:val="24"/>
          <w:szCs w:val="24"/>
        </w:rPr>
        <w:t>em torno de 8,7%. Destacou que no ano de 2020, houve um exponencial aumento nas reclamações relacionadas ao crédito consignado</w:t>
      </w:r>
      <w:r w:rsidR="00431161">
        <w:rPr>
          <w:i w:val="0"/>
          <w:color w:val="auto"/>
          <w:sz w:val="24"/>
          <w:szCs w:val="24"/>
        </w:rPr>
        <w:t>, principalmente relacionado aos procedimentos de algumas instituições financeiras atuando em desacordo com o regramento. A partir desses dados, foi iniciado um trabalho de monitoramento e acompanhamento junto aos PROCONs onde algumas discrepâncias foram identificadas, como o vazamento de informações. Falou que, após a identificação dessa anomalia, o INSS começou a trabalhar com a Polícia Federal, realizando ações de combate</w:t>
      </w:r>
      <w:del w:id="146" w:author="SPREV" w:date="2021-03-21T20:55:00Z">
        <w:r w:rsidR="00431161" w:rsidDel="001D1EF1">
          <w:rPr>
            <w:i w:val="0"/>
            <w:color w:val="auto"/>
            <w:sz w:val="24"/>
            <w:szCs w:val="24"/>
          </w:rPr>
          <w:delText xml:space="preserve"> a essa prática</w:delText>
        </w:r>
      </w:del>
      <w:ins w:id="147" w:author="SPREV" w:date="2021-03-21T20:55:00Z">
        <w:r w:rsidR="001D1EF1">
          <w:rPr>
            <w:i w:val="0"/>
            <w:color w:val="auto"/>
            <w:sz w:val="24"/>
            <w:szCs w:val="24"/>
          </w:rPr>
          <w:t>,</w:t>
        </w:r>
      </w:ins>
      <w:r w:rsidR="00431161">
        <w:rPr>
          <w:i w:val="0"/>
          <w:color w:val="auto"/>
          <w:sz w:val="24"/>
          <w:szCs w:val="24"/>
        </w:rPr>
        <w:t xml:space="preserve"> identificando os tipos de benefícios e que tipo</w:t>
      </w:r>
      <w:r w:rsidR="001B667D">
        <w:rPr>
          <w:i w:val="0"/>
          <w:color w:val="auto"/>
          <w:sz w:val="24"/>
          <w:szCs w:val="24"/>
        </w:rPr>
        <w:t>s</w:t>
      </w:r>
      <w:r w:rsidR="00431161">
        <w:rPr>
          <w:i w:val="0"/>
          <w:color w:val="auto"/>
          <w:sz w:val="24"/>
          <w:szCs w:val="24"/>
        </w:rPr>
        <w:t xml:space="preserve"> de informações estão sendo vazadas para bancos e instituições financeiras</w:t>
      </w:r>
      <w:r w:rsidR="008E76F6">
        <w:rPr>
          <w:i w:val="0"/>
          <w:color w:val="auto"/>
          <w:sz w:val="24"/>
          <w:szCs w:val="24"/>
        </w:rPr>
        <w:t>, após a identificação dessas informações, foi realizado o recadastramento de todos os servidores com acesso ao</w:t>
      </w:r>
      <w:r w:rsidR="001B667D">
        <w:rPr>
          <w:i w:val="0"/>
          <w:color w:val="auto"/>
          <w:sz w:val="24"/>
          <w:szCs w:val="24"/>
        </w:rPr>
        <w:t>s</w:t>
      </w:r>
      <w:r w:rsidR="008E76F6">
        <w:rPr>
          <w:i w:val="0"/>
          <w:color w:val="auto"/>
          <w:sz w:val="24"/>
          <w:szCs w:val="24"/>
        </w:rPr>
        <w:t xml:space="preserve"> sistemas GAT</w:t>
      </w:r>
      <w:r w:rsidR="008E76F6" w:rsidRPr="0087443B">
        <w:rPr>
          <w:i w:val="0"/>
          <w:color w:val="auto"/>
          <w:sz w:val="24"/>
          <w:szCs w:val="24"/>
        </w:rPr>
        <w:t xml:space="preserve"> e SUIBE</w:t>
      </w:r>
      <w:r w:rsidR="008E76F6">
        <w:rPr>
          <w:i w:val="0"/>
          <w:color w:val="auto"/>
          <w:sz w:val="24"/>
          <w:szCs w:val="24"/>
        </w:rPr>
        <w:t xml:space="preserve">. </w:t>
      </w:r>
      <w:del w:id="148" w:author="SPREV" w:date="2021-03-22T02:12:00Z">
        <w:r w:rsidR="008E76F6" w:rsidDel="0087443B">
          <w:rPr>
            <w:i w:val="0"/>
            <w:color w:val="auto"/>
            <w:sz w:val="24"/>
            <w:szCs w:val="24"/>
          </w:rPr>
          <w:delText xml:space="preserve">Falou </w:delText>
        </w:r>
      </w:del>
      <w:ins w:id="149" w:author="SPREV" w:date="2021-03-22T02:12:00Z">
        <w:r w:rsidR="0087443B">
          <w:rPr>
            <w:i w:val="0"/>
            <w:color w:val="auto"/>
            <w:sz w:val="24"/>
            <w:szCs w:val="24"/>
          </w:rPr>
          <w:t xml:space="preserve">Informou </w:t>
        </w:r>
      </w:ins>
      <w:r w:rsidR="008E76F6">
        <w:rPr>
          <w:i w:val="0"/>
          <w:color w:val="auto"/>
          <w:sz w:val="24"/>
          <w:szCs w:val="24"/>
        </w:rPr>
        <w:t xml:space="preserve">que </w:t>
      </w:r>
      <w:del w:id="150" w:author="SPREV" w:date="2021-03-21T20:56:00Z">
        <w:r w:rsidR="008E76F6" w:rsidDel="001D1EF1">
          <w:rPr>
            <w:i w:val="0"/>
            <w:color w:val="auto"/>
            <w:sz w:val="24"/>
            <w:szCs w:val="24"/>
          </w:rPr>
          <w:delText xml:space="preserve">a </w:delText>
        </w:r>
      </w:del>
      <w:ins w:id="151" w:author="SPREV" w:date="2021-03-21T20:56:00Z">
        <w:r w:rsidR="001D1EF1">
          <w:rPr>
            <w:i w:val="0"/>
            <w:color w:val="auto"/>
            <w:sz w:val="24"/>
            <w:szCs w:val="24"/>
          </w:rPr>
          <w:t xml:space="preserve">o </w:t>
        </w:r>
      </w:ins>
      <w:del w:id="152" w:author="SPREV" w:date="2021-03-21T20:56:00Z">
        <w:r w:rsidR="008E76F6" w:rsidDel="001D1EF1">
          <w:rPr>
            <w:i w:val="0"/>
            <w:color w:val="auto"/>
            <w:sz w:val="24"/>
            <w:szCs w:val="24"/>
          </w:rPr>
          <w:delText xml:space="preserve">próxima </w:delText>
        </w:r>
      </w:del>
      <w:ins w:id="153" w:author="SPREV" w:date="2021-03-21T20:56:00Z">
        <w:r w:rsidR="001D1EF1">
          <w:rPr>
            <w:i w:val="0"/>
            <w:color w:val="auto"/>
            <w:sz w:val="24"/>
            <w:szCs w:val="24"/>
          </w:rPr>
          <w:t xml:space="preserve">próximo </w:t>
        </w:r>
      </w:ins>
      <w:r w:rsidR="008E76F6">
        <w:rPr>
          <w:i w:val="0"/>
          <w:color w:val="auto"/>
          <w:sz w:val="24"/>
          <w:szCs w:val="24"/>
        </w:rPr>
        <w:t xml:space="preserve">passo será remapear todas as instituições financeiras, bem como as pessoas de fora do INSS que possuem acesso a essas informações. </w:t>
      </w:r>
      <w:del w:id="154" w:author="SPREV" w:date="2021-03-21T20:56:00Z">
        <w:r w:rsidR="008E76F6" w:rsidDel="001D1EF1">
          <w:rPr>
            <w:i w:val="0"/>
            <w:color w:val="auto"/>
            <w:sz w:val="24"/>
            <w:szCs w:val="24"/>
          </w:rPr>
          <w:delText>E afirmou</w:delText>
        </w:r>
      </w:del>
      <w:ins w:id="155" w:author="SPREV" w:date="2021-03-21T20:56:00Z">
        <w:r w:rsidR="001D1EF1">
          <w:rPr>
            <w:i w:val="0"/>
            <w:color w:val="auto"/>
            <w:sz w:val="24"/>
            <w:szCs w:val="24"/>
          </w:rPr>
          <w:t>Acrescentou</w:t>
        </w:r>
      </w:ins>
      <w:r w:rsidR="008E76F6">
        <w:rPr>
          <w:i w:val="0"/>
          <w:color w:val="auto"/>
          <w:sz w:val="24"/>
          <w:szCs w:val="24"/>
        </w:rPr>
        <w:t xml:space="preserve"> que parte dessas informações que acabam gerando o </w:t>
      </w:r>
      <w:del w:id="156" w:author="SPREV" w:date="2021-03-22T02:04:00Z">
        <w:r w:rsidR="008E76F6" w:rsidDel="000E41EF">
          <w:rPr>
            <w:i w:val="0"/>
            <w:color w:val="auto"/>
            <w:sz w:val="24"/>
            <w:szCs w:val="24"/>
          </w:rPr>
          <w:delText xml:space="preserve">contado </w:delText>
        </w:r>
      </w:del>
      <w:ins w:id="157" w:author="SPREV" w:date="2021-03-22T02:04:00Z">
        <w:r w:rsidR="000E41EF">
          <w:rPr>
            <w:i w:val="0"/>
            <w:color w:val="auto"/>
            <w:sz w:val="24"/>
            <w:szCs w:val="24"/>
          </w:rPr>
          <w:t xml:space="preserve">contato </w:t>
        </w:r>
      </w:ins>
      <w:r w:rsidR="008E76F6">
        <w:rPr>
          <w:i w:val="0"/>
          <w:color w:val="auto"/>
          <w:sz w:val="24"/>
          <w:szCs w:val="24"/>
        </w:rPr>
        <w:t xml:space="preserve">direto com os aposentados são através dos dados telefônicos </w:t>
      </w:r>
      <w:r w:rsidR="001B667D">
        <w:rPr>
          <w:i w:val="0"/>
          <w:color w:val="auto"/>
          <w:sz w:val="24"/>
          <w:szCs w:val="24"/>
        </w:rPr>
        <w:t xml:space="preserve">ou e-mails </w:t>
      </w:r>
      <w:r w:rsidR="008E76F6">
        <w:rPr>
          <w:i w:val="0"/>
          <w:color w:val="auto"/>
          <w:sz w:val="24"/>
          <w:szCs w:val="24"/>
        </w:rPr>
        <w:t xml:space="preserve">contidos no </w:t>
      </w:r>
      <w:ins w:id="158" w:author="SPREV" w:date="2021-03-19T02:37:00Z">
        <w:r w:rsidR="00687987" w:rsidRPr="00687987">
          <w:rPr>
            <w:i w:val="0"/>
            <w:color w:val="auto"/>
            <w:sz w:val="24"/>
            <w:szCs w:val="24"/>
          </w:rPr>
          <w:t>Cadastro Nacional de Informações Sociais</w:t>
        </w:r>
        <w:r w:rsidR="00687987">
          <w:rPr>
            <w:i w:val="0"/>
            <w:color w:val="auto"/>
            <w:sz w:val="24"/>
            <w:szCs w:val="24"/>
          </w:rPr>
          <w:t xml:space="preserve"> (</w:t>
        </w:r>
      </w:ins>
      <w:r w:rsidR="008E76F6">
        <w:rPr>
          <w:i w:val="0"/>
          <w:color w:val="auto"/>
          <w:sz w:val="24"/>
          <w:szCs w:val="24"/>
        </w:rPr>
        <w:t>CNIS</w:t>
      </w:r>
      <w:ins w:id="159" w:author="SPREV" w:date="2021-03-19T02:37:00Z">
        <w:r w:rsidR="00687987">
          <w:rPr>
            <w:i w:val="0"/>
            <w:color w:val="auto"/>
            <w:sz w:val="24"/>
            <w:szCs w:val="24"/>
          </w:rPr>
          <w:t>)</w:t>
        </w:r>
      </w:ins>
      <w:r w:rsidR="008E76F6">
        <w:rPr>
          <w:i w:val="0"/>
          <w:color w:val="auto"/>
          <w:sz w:val="24"/>
          <w:szCs w:val="24"/>
        </w:rPr>
        <w:t xml:space="preserve"> ou GAT.</w:t>
      </w:r>
      <w:r w:rsidR="001B667D">
        <w:rPr>
          <w:i w:val="0"/>
          <w:color w:val="auto"/>
          <w:sz w:val="24"/>
          <w:szCs w:val="24"/>
        </w:rPr>
        <w:t xml:space="preserve"> </w:t>
      </w:r>
      <w:r w:rsidR="001B667D" w:rsidRPr="0087443B">
        <w:rPr>
          <w:i w:val="0"/>
          <w:color w:val="auto"/>
          <w:sz w:val="24"/>
          <w:szCs w:val="24"/>
        </w:rPr>
        <w:t xml:space="preserve">Explicou que </w:t>
      </w:r>
      <w:del w:id="160" w:author="SPREV" w:date="2021-03-22T02:13:00Z">
        <w:r w:rsidR="001B667D" w:rsidRPr="0087443B" w:rsidDel="0087443B">
          <w:rPr>
            <w:i w:val="0"/>
            <w:color w:val="auto"/>
            <w:sz w:val="24"/>
            <w:szCs w:val="24"/>
          </w:rPr>
          <w:delText>após essa análise, passou-se para a</w:delText>
        </w:r>
      </w:del>
      <w:ins w:id="161" w:author="SPREV" w:date="2021-03-22T02:13:00Z">
        <w:r w:rsidR="0087443B" w:rsidRPr="0087443B">
          <w:rPr>
            <w:i w:val="0"/>
            <w:color w:val="auto"/>
            <w:sz w:val="24"/>
            <w:szCs w:val="24"/>
          </w:rPr>
          <w:t>o</w:t>
        </w:r>
      </w:ins>
      <w:r w:rsidR="001B667D" w:rsidRPr="0087443B">
        <w:rPr>
          <w:i w:val="0"/>
          <w:color w:val="auto"/>
          <w:sz w:val="24"/>
          <w:szCs w:val="24"/>
        </w:rPr>
        <w:t xml:space="preserve"> segund</w:t>
      </w:r>
      <w:ins w:id="162" w:author="SPREV" w:date="2021-03-22T02:13:00Z">
        <w:r w:rsidR="0087443B" w:rsidRPr="0087443B">
          <w:rPr>
            <w:i w:val="0"/>
            <w:color w:val="auto"/>
            <w:sz w:val="24"/>
            <w:szCs w:val="24"/>
          </w:rPr>
          <w:t>o passo</w:t>
        </w:r>
      </w:ins>
      <w:del w:id="163" w:author="SPREV" w:date="2021-03-22T02:13:00Z">
        <w:r w:rsidR="001B667D" w:rsidRPr="0087443B" w:rsidDel="0087443B">
          <w:rPr>
            <w:i w:val="0"/>
            <w:color w:val="auto"/>
            <w:sz w:val="24"/>
            <w:szCs w:val="24"/>
          </w:rPr>
          <w:delText>a fase</w:delText>
        </w:r>
      </w:del>
      <w:r w:rsidR="001B667D" w:rsidRPr="0087443B">
        <w:rPr>
          <w:i w:val="0"/>
          <w:color w:val="auto"/>
          <w:sz w:val="24"/>
          <w:szCs w:val="24"/>
        </w:rPr>
        <w:t xml:space="preserve"> do processo juntamente </w:t>
      </w:r>
      <w:del w:id="164" w:author="SPREV" w:date="2021-03-21T20:57:00Z">
        <w:r w:rsidR="001B667D" w:rsidRPr="0087443B" w:rsidDel="001D1EF1">
          <w:rPr>
            <w:i w:val="0"/>
            <w:color w:val="auto"/>
            <w:sz w:val="24"/>
            <w:szCs w:val="24"/>
          </w:rPr>
          <w:delText xml:space="preserve">com </w:delText>
        </w:r>
      </w:del>
      <w:ins w:id="165" w:author="SPREV" w:date="2021-03-21T20:57:00Z">
        <w:r w:rsidR="001D1EF1" w:rsidRPr="0087443B">
          <w:rPr>
            <w:i w:val="0"/>
            <w:color w:val="auto"/>
            <w:sz w:val="24"/>
            <w:szCs w:val="24"/>
          </w:rPr>
          <w:t>a</w:t>
        </w:r>
      </w:ins>
      <w:r w:rsidR="001B667D" w:rsidRPr="0087443B">
        <w:rPr>
          <w:i w:val="0"/>
          <w:color w:val="auto"/>
          <w:sz w:val="24"/>
          <w:szCs w:val="24"/>
        </w:rPr>
        <w:t xml:space="preserve">os PROCONs, </w:t>
      </w:r>
      <w:del w:id="166" w:author="SPREV" w:date="2021-03-22T02:13:00Z">
        <w:r w:rsidR="001B667D" w:rsidRPr="0087443B" w:rsidDel="0087443B">
          <w:rPr>
            <w:i w:val="0"/>
            <w:color w:val="auto"/>
            <w:sz w:val="24"/>
            <w:szCs w:val="24"/>
          </w:rPr>
          <w:delText>a saber,</w:delText>
        </w:r>
      </w:del>
      <w:ins w:id="167" w:author="SPREV" w:date="2021-03-22T02:13:00Z">
        <w:r w:rsidR="0087443B" w:rsidRPr="0087443B">
          <w:rPr>
            <w:i w:val="0"/>
            <w:color w:val="auto"/>
            <w:sz w:val="24"/>
            <w:szCs w:val="24"/>
          </w:rPr>
          <w:t>é</w:t>
        </w:r>
      </w:ins>
      <w:r w:rsidR="001B667D" w:rsidRPr="0087443B">
        <w:rPr>
          <w:i w:val="0"/>
          <w:color w:val="auto"/>
          <w:sz w:val="24"/>
          <w:szCs w:val="24"/>
        </w:rPr>
        <w:t xml:space="preserve"> a análise das pessoas que estão recebendo informação e fazendo essas ligações, mapeando </w:t>
      </w:r>
      <w:del w:id="168" w:author="SPREV" w:date="2021-03-22T02:14:00Z">
        <w:r w:rsidR="001B667D" w:rsidRPr="0087443B" w:rsidDel="0087443B">
          <w:rPr>
            <w:i w:val="0"/>
            <w:color w:val="auto"/>
            <w:sz w:val="24"/>
            <w:szCs w:val="24"/>
          </w:rPr>
          <w:delText>ess</w:delText>
        </w:r>
      </w:del>
      <w:r w:rsidR="001B667D" w:rsidRPr="0087443B">
        <w:rPr>
          <w:i w:val="0"/>
          <w:color w:val="auto"/>
          <w:sz w:val="24"/>
          <w:szCs w:val="24"/>
        </w:rPr>
        <w:t xml:space="preserve">as localidades, os </w:t>
      </w:r>
      <w:r w:rsidR="005342B2" w:rsidRPr="0087443B">
        <w:rPr>
          <w:i w:val="0"/>
          <w:color w:val="auto"/>
          <w:sz w:val="24"/>
          <w:szCs w:val="24"/>
        </w:rPr>
        <w:t>“</w:t>
      </w:r>
      <w:r w:rsidR="001B667D" w:rsidRPr="0087443B">
        <w:rPr>
          <w:i w:val="0"/>
          <w:color w:val="auto"/>
          <w:sz w:val="24"/>
          <w:szCs w:val="24"/>
        </w:rPr>
        <w:t>pastinhas</w:t>
      </w:r>
      <w:r w:rsidR="005342B2" w:rsidRPr="0087443B">
        <w:rPr>
          <w:i w:val="0"/>
          <w:color w:val="auto"/>
          <w:sz w:val="24"/>
          <w:szCs w:val="24"/>
        </w:rPr>
        <w:t>”</w:t>
      </w:r>
      <w:r w:rsidR="001B667D" w:rsidRPr="0087443B">
        <w:rPr>
          <w:i w:val="0"/>
          <w:color w:val="auto"/>
          <w:sz w:val="24"/>
          <w:szCs w:val="24"/>
        </w:rPr>
        <w:t xml:space="preserve"> e as instituições financeiras para que haja o posterior bloqueio desses órgãos.</w:t>
      </w:r>
      <w:r w:rsidR="001B667D" w:rsidRPr="0087443B">
        <w:rPr>
          <w:i w:val="0"/>
          <w:color w:val="FF0000"/>
          <w:sz w:val="24"/>
          <w:szCs w:val="24"/>
        </w:rPr>
        <w:t xml:space="preserve"> </w:t>
      </w:r>
      <w:del w:id="169" w:author="SPREV" w:date="2021-03-22T02:19:00Z">
        <w:r w:rsidR="001B667D" w:rsidDel="00275879">
          <w:rPr>
            <w:i w:val="0"/>
            <w:color w:val="auto"/>
            <w:sz w:val="24"/>
            <w:szCs w:val="24"/>
          </w:rPr>
          <w:delText>Disse ainda</w:delText>
        </w:r>
      </w:del>
      <w:ins w:id="170" w:author="SPREV" w:date="2021-03-22T02:19:00Z">
        <w:r w:rsidR="00275879">
          <w:rPr>
            <w:i w:val="0"/>
            <w:color w:val="auto"/>
            <w:sz w:val="24"/>
            <w:szCs w:val="24"/>
          </w:rPr>
          <w:t>Por fim, aduziu</w:t>
        </w:r>
      </w:ins>
      <w:r w:rsidR="001B667D">
        <w:rPr>
          <w:i w:val="0"/>
          <w:color w:val="auto"/>
          <w:sz w:val="24"/>
          <w:szCs w:val="24"/>
        </w:rPr>
        <w:t xml:space="preserve"> que a terceira medida que está sendo discutida juntamente com a SENACON é o ingresso das </w:t>
      </w:r>
      <w:r w:rsidR="001B667D" w:rsidRPr="001B667D">
        <w:rPr>
          <w:i w:val="0"/>
          <w:color w:val="auto"/>
          <w:sz w:val="24"/>
          <w:szCs w:val="24"/>
        </w:rPr>
        <w:t>instituições de desconto de consignado</w:t>
      </w:r>
      <w:r w:rsidR="001B667D">
        <w:rPr>
          <w:i w:val="0"/>
          <w:color w:val="auto"/>
          <w:sz w:val="24"/>
          <w:szCs w:val="24"/>
        </w:rPr>
        <w:t xml:space="preserve"> no programa de </w:t>
      </w:r>
      <w:r w:rsidR="001B667D" w:rsidRPr="001B667D">
        <w:rPr>
          <w:i w:val="0"/>
          <w:color w:val="auto"/>
          <w:sz w:val="24"/>
          <w:szCs w:val="24"/>
        </w:rPr>
        <w:t>autorregulação</w:t>
      </w:r>
      <w:r w:rsidR="001B667D">
        <w:rPr>
          <w:i w:val="0"/>
          <w:color w:val="auto"/>
          <w:sz w:val="24"/>
          <w:szCs w:val="24"/>
        </w:rPr>
        <w:t xml:space="preserve">, para que haja um melhor acompanhamento pela </w:t>
      </w:r>
      <w:r w:rsidR="001B667D" w:rsidRPr="001B667D">
        <w:rPr>
          <w:i w:val="0"/>
          <w:color w:val="auto"/>
          <w:sz w:val="24"/>
          <w:szCs w:val="24"/>
        </w:rPr>
        <w:t xml:space="preserve">Associação Brasileira de Bancos </w:t>
      </w:r>
      <w:r w:rsidR="001B667D">
        <w:rPr>
          <w:i w:val="0"/>
          <w:color w:val="auto"/>
          <w:sz w:val="24"/>
          <w:szCs w:val="24"/>
        </w:rPr>
        <w:t>– ABBC e Federa</w:t>
      </w:r>
      <w:r w:rsidR="001B667D" w:rsidRPr="001B667D">
        <w:rPr>
          <w:i w:val="0"/>
          <w:color w:val="auto"/>
          <w:sz w:val="24"/>
          <w:szCs w:val="24"/>
        </w:rPr>
        <w:t xml:space="preserve">ção Brasileira de Bancos </w:t>
      </w:r>
      <w:r w:rsidR="001B667D">
        <w:rPr>
          <w:i w:val="0"/>
          <w:color w:val="auto"/>
          <w:sz w:val="24"/>
          <w:szCs w:val="24"/>
        </w:rPr>
        <w:t xml:space="preserve">– FEBRABAN. </w:t>
      </w:r>
      <w:del w:id="171" w:author="SPREV" w:date="2021-03-21T20:58:00Z">
        <w:r w:rsidR="001B667D" w:rsidDel="001D1EF1">
          <w:rPr>
            <w:i w:val="0"/>
            <w:color w:val="auto"/>
            <w:sz w:val="24"/>
            <w:szCs w:val="24"/>
          </w:rPr>
          <w:delText>Após sua</w:delText>
        </w:r>
      </w:del>
      <w:ins w:id="172" w:author="SPREV" w:date="2021-03-21T20:58:00Z">
        <w:r w:rsidR="001D1EF1">
          <w:rPr>
            <w:i w:val="0"/>
            <w:color w:val="auto"/>
            <w:sz w:val="24"/>
            <w:szCs w:val="24"/>
          </w:rPr>
          <w:t>Finalizada a</w:t>
        </w:r>
      </w:ins>
      <w:r w:rsidR="001B667D">
        <w:rPr>
          <w:i w:val="0"/>
          <w:color w:val="auto"/>
          <w:sz w:val="24"/>
          <w:szCs w:val="24"/>
        </w:rPr>
        <w:t xml:space="preserve"> apresentação e não havendo </w:t>
      </w:r>
      <w:r w:rsidR="00106538">
        <w:rPr>
          <w:i w:val="0"/>
          <w:color w:val="auto"/>
          <w:sz w:val="24"/>
          <w:szCs w:val="24"/>
        </w:rPr>
        <w:t xml:space="preserve">perguntas, o Sr. </w:t>
      </w:r>
      <w:del w:id="173" w:author="SPREV" w:date="2021-03-19T02:37:00Z">
        <w:r w:rsidR="00106538" w:rsidDel="00687987">
          <w:rPr>
            <w:i w:val="0"/>
            <w:color w:val="auto"/>
            <w:sz w:val="24"/>
            <w:szCs w:val="24"/>
          </w:rPr>
          <w:delText>Benedito Adalberto Brunca</w:delText>
        </w:r>
      </w:del>
      <w:ins w:id="174" w:author="SPREV" w:date="2021-03-19T02:37:00Z">
        <w:r w:rsidR="00687987">
          <w:rPr>
            <w:i w:val="0"/>
            <w:color w:val="auto"/>
            <w:sz w:val="24"/>
            <w:szCs w:val="24"/>
          </w:rPr>
          <w:t>Presidente</w:t>
        </w:r>
      </w:ins>
      <w:r w:rsidR="00106538">
        <w:rPr>
          <w:i w:val="0"/>
          <w:color w:val="auto"/>
          <w:sz w:val="24"/>
          <w:szCs w:val="24"/>
        </w:rPr>
        <w:t xml:space="preserve"> instou o próximo ponto de pauta: </w:t>
      </w:r>
      <w:r w:rsidR="00106538" w:rsidRPr="00F11E1B">
        <w:rPr>
          <w:i w:val="0"/>
          <w:color w:val="auto"/>
          <w:sz w:val="24"/>
          <w:szCs w:val="24"/>
        </w:rPr>
        <w:t>Autorregulação de Operações de Crédito Consignado</w:t>
      </w:r>
      <w:r w:rsidR="00106538">
        <w:rPr>
          <w:i w:val="0"/>
          <w:color w:val="auto"/>
          <w:sz w:val="24"/>
          <w:szCs w:val="24"/>
        </w:rPr>
        <w:t xml:space="preserve">. Fazendo uso da palavra, Sr. Ênio Mathias Ferreira agradeceu a inclusão do tema na pauta da reunião e </w:t>
      </w:r>
      <w:del w:id="175" w:author="SPREV" w:date="2021-03-21T20:58:00Z">
        <w:r w:rsidR="00106538" w:rsidDel="001D1EF1">
          <w:rPr>
            <w:i w:val="0"/>
            <w:color w:val="auto"/>
            <w:sz w:val="24"/>
            <w:szCs w:val="24"/>
          </w:rPr>
          <w:delText xml:space="preserve">disse </w:delText>
        </w:r>
      </w:del>
      <w:ins w:id="176" w:author="SPREV" w:date="2021-03-21T20:58:00Z">
        <w:r w:rsidR="001D1EF1">
          <w:rPr>
            <w:i w:val="0"/>
            <w:color w:val="auto"/>
            <w:sz w:val="24"/>
            <w:szCs w:val="24"/>
          </w:rPr>
          <w:t xml:space="preserve">informou </w:t>
        </w:r>
      </w:ins>
      <w:r w:rsidR="00106538">
        <w:rPr>
          <w:i w:val="0"/>
          <w:color w:val="auto"/>
          <w:sz w:val="24"/>
          <w:szCs w:val="24"/>
        </w:rPr>
        <w:t xml:space="preserve">que a ideia é apresentar alguns pontos referentes a autorregulação, e explicou que a apresentação será feita pelos senhores: Alex Sander Gonçalves, </w:t>
      </w:r>
      <w:r w:rsidR="00106538" w:rsidRPr="00106538">
        <w:rPr>
          <w:i w:val="0"/>
          <w:color w:val="auto"/>
          <w:sz w:val="24"/>
          <w:szCs w:val="24"/>
        </w:rPr>
        <w:t>membro do Comitê Gestor de Autorregulação do Consignado da ABBC</w:t>
      </w:r>
      <w:r w:rsidR="00106538">
        <w:rPr>
          <w:i w:val="0"/>
          <w:color w:val="auto"/>
          <w:sz w:val="24"/>
          <w:szCs w:val="24"/>
        </w:rPr>
        <w:t xml:space="preserve">; </w:t>
      </w:r>
      <w:r w:rsidR="00106538" w:rsidRPr="00106538">
        <w:rPr>
          <w:i w:val="0"/>
          <w:color w:val="auto"/>
          <w:sz w:val="24"/>
          <w:szCs w:val="24"/>
        </w:rPr>
        <w:t>Kleber Teba, Diretor da Comissão Executiva de Crédito Consignado da FEBRABAN</w:t>
      </w:r>
      <w:r w:rsidR="00106538">
        <w:rPr>
          <w:i w:val="0"/>
          <w:color w:val="auto"/>
          <w:sz w:val="24"/>
          <w:szCs w:val="24"/>
        </w:rPr>
        <w:t xml:space="preserve">; e pelo Sr. Amaury Martins de Oliva, </w:t>
      </w:r>
      <w:r w:rsidR="00106538" w:rsidRPr="00106538">
        <w:rPr>
          <w:i w:val="0"/>
          <w:color w:val="auto"/>
          <w:sz w:val="24"/>
          <w:szCs w:val="24"/>
        </w:rPr>
        <w:t>Diretor de Relações com o Consumidor e Autorregulação da FEBRABAN</w:t>
      </w:r>
      <w:r w:rsidR="00106538">
        <w:rPr>
          <w:i w:val="0"/>
          <w:color w:val="auto"/>
          <w:sz w:val="24"/>
          <w:szCs w:val="24"/>
        </w:rPr>
        <w:t>, a quem passou a palavra. Com a palavra, o Sr. Amaury Martins</w:t>
      </w:r>
      <w:del w:id="177" w:author="SPREV" w:date="2021-03-22T02:23:00Z">
        <w:r w:rsidR="00106538" w:rsidDel="00275879">
          <w:rPr>
            <w:i w:val="0"/>
            <w:color w:val="auto"/>
            <w:sz w:val="24"/>
            <w:szCs w:val="24"/>
          </w:rPr>
          <w:delText xml:space="preserve"> de Oliva</w:delText>
        </w:r>
      </w:del>
      <w:r w:rsidR="00106538">
        <w:rPr>
          <w:i w:val="0"/>
          <w:color w:val="auto"/>
          <w:sz w:val="24"/>
          <w:szCs w:val="24"/>
        </w:rPr>
        <w:t xml:space="preserve"> iniciou </w:t>
      </w:r>
      <w:r w:rsidR="005B3ED0">
        <w:rPr>
          <w:i w:val="0"/>
          <w:color w:val="auto"/>
          <w:sz w:val="24"/>
          <w:szCs w:val="24"/>
        </w:rPr>
        <w:t xml:space="preserve">esclarecendo que </w:t>
      </w:r>
      <w:r w:rsidR="008C634B">
        <w:rPr>
          <w:i w:val="0"/>
          <w:color w:val="auto"/>
          <w:sz w:val="24"/>
          <w:szCs w:val="24"/>
        </w:rPr>
        <w:t xml:space="preserve">a </w:t>
      </w:r>
      <w:r w:rsidR="008C634B" w:rsidRPr="005B3ED0">
        <w:rPr>
          <w:i w:val="0"/>
          <w:color w:val="auto"/>
          <w:sz w:val="24"/>
          <w:szCs w:val="24"/>
        </w:rPr>
        <w:t xml:space="preserve">FEBRABAN, </w:t>
      </w:r>
      <w:r w:rsidR="008C634B">
        <w:rPr>
          <w:i w:val="0"/>
          <w:color w:val="auto"/>
          <w:sz w:val="24"/>
          <w:szCs w:val="24"/>
        </w:rPr>
        <w:t xml:space="preserve">bem </w:t>
      </w:r>
      <w:r w:rsidR="008C634B" w:rsidRPr="005B3ED0">
        <w:rPr>
          <w:i w:val="0"/>
          <w:color w:val="auto"/>
          <w:sz w:val="24"/>
          <w:szCs w:val="24"/>
        </w:rPr>
        <w:t>como os Bancos Associados a ABBC, não compactua</w:t>
      </w:r>
      <w:ins w:id="178" w:author="SPREV" w:date="2021-03-21T20:59:00Z">
        <w:r w:rsidR="001D1EF1">
          <w:rPr>
            <w:i w:val="0"/>
            <w:color w:val="auto"/>
            <w:sz w:val="24"/>
            <w:szCs w:val="24"/>
          </w:rPr>
          <w:t>m</w:t>
        </w:r>
      </w:ins>
      <w:r w:rsidR="005B3ED0" w:rsidRPr="005B3ED0">
        <w:rPr>
          <w:i w:val="0"/>
          <w:color w:val="auto"/>
          <w:sz w:val="24"/>
          <w:szCs w:val="24"/>
        </w:rPr>
        <w:t xml:space="preserve"> com más-práticas e</w:t>
      </w:r>
      <w:r w:rsidR="005B3ED0">
        <w:rPr>
          <w:i w:val="0"/>
          <w:color w:val="auto"/>
          <w:sz w:val="24"/>
          <w:szCs w:val="24"/>
        </w:rPr>
        <w:t xml:space="preserve"> </w:t>
      </w:r>
      <w:r w:rsidR="005B3ED0" w:rsidRPr="005B3ED0">
        <w:rPr>
          <w:i w:val="0"/>
          <w:color w:val="auto"/>
          <w:sz w:val="24"/>
          <w:szCs w:val="24"/>
        </w:rPr>
        <w:t>est</w:t>
      </w:r>
      <w:r w:rsidR="005B3ED0">
        <w:rPr>
          <w:i w:val="0"/>
          <w:color w:val="auto"/>
          <w:sz w:val="24"/>
          <w:szCs w:val="24"/>
        </w:rPr>
        <w:t xml:space="preserve">ão </w:t>
      </w:r>
      <w:del w:id="179" w:author="SPREV" w:date="2021-03-21T20:59:00Z">
        <w:r w:rsidR="005B3ED0" w:rsidDel="001D1EF1">
          <w:rPr>
            <w:i w:val="0"/>
            <w:color w:val="auto"/>
            <w:sz w:val="24"/>
            <w:szCs w:val="24"/>
          </w:rPr>
          <w:delText>se</w:delText>
        </w:r>
        <w:r w:rsidR="005B3ED0" w:rsidRPr="005B3ED0" w:rsidDel="001D1EF1">
          <w:rPr>
            <w:i w:val="0"/>
            <w:color w:val="auto"/>
            <w:sz w:val="24"/>
            <w:szCs w:val="24"/>
          </w:rPr>
          <w:delText xml:space="preserve"> </w:delText>
        </w:r>
      </w:del>
      <w:r w:rsidR="005B3ED0" w:rsidRPr="005B3ED0">
        <w:rPr>
          <w:i w:val="0"/>
          <w:color w:val="auto"/>
          <w:sz w:val="24"/>
          <w:szCs w:val="24"/>
        </w:rPr>
        <w:t>empenha</w:t>
      </w:r>
      <w:r w:rsidR="005B3ED0">
        <w:rPr>
          <w:i w:val="0"/>
          <w:color w:val="auto"/>
          <w:sz w:val="24"/>
          <w:szCs w:val="24"/>
        </w:rPr>
        <w:t>ndo</w:t>
      </w:r>
      <w:ins w:id="180" w:author="SPREV" w:date="2021-03-21T21:00:00Z">
        <w:r w:rsidR="001D1EF1">
          <w:rPr>
            <w:i w:val="0"/>
            <w:color w:val="auto"/>
            <w:sz w:val="24"/>
            <w:szCs w:val="24"/>
          </w:rPr>
          <w:t>-se</w:t>
        </w:r>
      </w:ins>
      <w:r w:rsidR="005B3ED0">
        <w:rPr>
          <w:i w:val="0"/>
          <w:color w:val="auto"/>
          <w:sz w:val="24"/>
          <w:szCs w:val="24"/>
        </w:rPr>
        <w:t xml:space="preserve"> para </w:t>
      </w:r>
      <w:r w:rsidR="005B3ED0" w:rsidRPr="005B3ED0">
        <w:rPr>
          <w:i w:val="0"/>
          <w:color w:val="auto"/>
          <w:sz w:val="24"/>
          <w:szCs w:val="24"/>
        </w:rPr>
        <w:t xml:space="preserve">coibir </w:t>
      </w:r>
      <w:r w:rsidR="005B3ED0">
        <w:rPr>
          <w:i w:val="0"/>
          <w:color w:val="auto"/>
          <w:sz w:val="24"/>
          <w:szCs w:val="24"/>
        </w:rPr>
        <w:t xml:space="preserve">qualquer ato que viole </w:t>
      </w:r>
      <w:r w:rsidR="005B3ED0" w:rsidRPr="005B3ED0">
        <w:rPr>
          <w:i w:val="0"/>
          <w:color w:val="auto"/>
          <w:sz w:val="24"/>
          <w:szCs w:val="24"/>
        </w:rPr>
        <w:t>os direitos dos consumidores</w:t>
      </w:r>
      <w:del w:id="181" w:author="SPREV" w:date="2021-03-21T21:00:00Z">
        <w:r w:rsidR="005B3ED0" w:rsidDel="001D1EF1">
          <w:rPr>
            <w:i w:val="0"/>
            <w:color w:val="auto"/>
            <w:sz w:val="24"/>
            <w:szCs w:val="24"/>
          </w:rPr>
          <w:delText>,</w:delText>
        </w:r>
      </w:del>
      <w:r w:rsidR="005B3ED0">
        <w:rPr>
          <w:i w:val="0"/>
          <w:color w:val="auto"/>
          <w:sz w:val="24"/>
          <w:szCs w:val="24"/>
        </w:rPr>
        <w:t xml:space="preserve"> e</w:t>
      </w:r>
      <w:ins w:id="182" w:author="SPREV" w:date="2021-03-21T21:00:00Z">
        <w:r w:rsidR="001D1EF1">
          <w:rPr>
            <w:i w:val="0"/>
            <w:color w:val="auto"/>
            <w:sz w:val="24"/>
            <w:szCs w:val="24"/>
          </w:rPr>
          <w:t>,</w:t>
        </w:r>
      </w:ins>
      <w:r w:rsidR="005B3ED0">
        <w:rPr>
          <w:i w:val="0"/>
          <w:color w:val="auto"/>
          <w:sz w:val="24"/>
          <w:szCs w:val="24"/>
        </w:rPr>
        <w:t xml:space="preserve"> destacou que u</w:t>
      </w:r>
      <w:r w:rsidR="005B3ED0" w:rsidRPr="005B3ED0">
        <w:rPr>
          <w:i w:val="0"/>
          <w:color w:val="auto"/>
          <w:sz w:val="24"/>
          <w:szCs w:val="24"/>
        </w:rPr>
        <w:t>ma d</w:t>
      </w:r>
      <w:del w:id="183" w:author="SPREV" w:date="2021-03-21T21:00:00Z">
        <w:r w:rsidR="005B3ED0" w:rsidRPr="005B3ED0" w:rsidDel="001D1EF1">
          <w:rPr>
            <w:i w:val="0"/>
            <w:color w:val="auto"/>
            <w:sz w:val="24"/>
            <w:szCs w:val="24"/>
          </w:rPr>
          <w:delText>ess</w:delText>
        </w:r>
      </w:del>
      <w:r w:rsidR="005B3ED0" w:rsidRPr="005B3ED0">
        <w:rPr>
          <w:i w:val="0"/>
          <w:color w:val="auto"/>
          <w:sz w:val="24"/>
          <w:szCs w:val="24"/>
        </w:rPr>
        <w:t xml:space="preserve">as iniciativas </w:t>
      </w:r>
      <w:r w:rsidR="005B3ED0">
        <w:rPr>
          <w:i w:val="0"/>
          <w:color w:val="auto"/>
          <w:sz w:val="24"/>
          <w:szCs w:val="24"/>
        </w:rPr>
        <w:t xml:space="preserve">foi a criação do </w:t>
      </w:r>
      <w:r w:rsidR="005B3ED0" w:rsidRPr="005B3ED0">
        <w:rPr>
          <w:i w:val="0"/>
          <w:color w:val="auto"/>
          <w:sz w:val="24"/>
          <w:szCs w:val="24"/>
        </w:rPr>
        <w:t>sistema de autorregulação</w:t>
      </w:r>
      <w:r w:rsidR="005B3ED0">
        <w:rPr>
          <w:i w:val="0"/>
          <w:color w:val="auto"/>
          <w:sz w:val="24"/>
          <w:szCs w:val="24"/>
        </w:rPr>
        <w:t xml:space="preserve">. </w:t>
      </w:r>
      <w:del w:id="184" w:author="SPREV" w:date="2021-03-21T21:00:00Z">
        <w:r w:rsidR="005B3ED0" w:rsidDel="001D1EF1">
          <w:rPr>
            <w:i w:val="0"/>
            <w:color w:val="auto"/>
            <w:sz w:val="24"/>
            <w:szCs w:val="24"/>
          </w:rPr>
          <w:delText xml:space="preserve">Disse </w:delText>
        </w:r>
      </w:del>
      <w:ins w:id="185" w:author="SPREV" w:date="2021-03-21T21:00:00Z">
        <w:r w:rsidR="001D1EF1">
          <w:rPr>
            <w:i w:val="0"/>
            <w:color w:val="auto"/>
            <w:sz w:val="24"/>
            <w:szCs w:val="24"/>
          </w:rPr>
          <w:t xml:space="preserve">Aduziu </w:t>
        </w:r>
      </w:ins>
      <w:r w:rsidR="005B3ED0">
        <w:rPr>
          <w:i w:val="0"/>
          <w:color w:val="auto"/>
          <w:sz w:val="24"/>
          <w:szCs w:val="24"/>
        </w:rPr>
        <w:t>que a inciativa foi amplamente discutida no ano de 2019 juntamente com a</w:t>
      </w:r>
      <w:r w:rsidR="005B3ED0" w:rsidRPr="005B3ED0">
        <w:t xml:space="preserve"> </w:t>
      </w:r>
      <w:r w:rsidR="005B3ED0" w:rsidRPr="005B3ED0">
        <w:rPr>
          <w:i w:val="0"/>
          <w:color w:val="auto"/>
          <w:sz w:val="24"/>
          <w:szCs w:val="24"/>
        </w:rPr>
        <w:t xml:space="preserve">Secretaria de Previdência, Secretaria Nacional do Consumidor, Banco Central, </w:t>
      </w:r>
      <w:r w:rsidR="005B3ED0">
        <w:rPr>
          <w:i w:val="0"/>
          <w:color w:val="auto"/>
          <w:sz w:val="24"/>
          <w:szCs w:val="24"/>
        </w:rPr>
        <w:t>INSS e</w:t>
      </w:r>
      <w:r w:rsidR="005B3ED0" w:rsidRPr="005B3ED0">
        <w:rPr>
          <w:i w:val="0"/>
          <w:color w:val="auto"/>
          <w:sz w:val="24"/>
          <w:szCs w:val="24"/>
        </w:rPr>
        <w:t xml:space="preserve"> </w:t>
      </w:r>
      <w:r w:rsidR="005B3ED0">
        <w:rPr>
          <w:i w:val="0"/>
          <w:color w:val="auto"/>
          <w:sz w:val="24"/>
          <w:szCs w:val="24"/>
        </w:rPr>
        <w:t>DATAPREV e que, com base na</w:t>
      </w:r>
      <w:r w:rsidR="005B3ED0" w:rsidRPr="005B3ED0">
        <w:t xml:space="preserve"> </w:t>
      </w:r>
      <w:r w:rsidR="005B3ED0" w:rsidRPr="005B3ED0">
        <w:rPr>
          <w:i w:val="0"/>
          <w:color w:val="auto"/>
          <w:sz w:val="24"/>
          <w:szCs w:val="24"/>
        </w:rPr>
        <w:t>demanda d</w:t>
      </w:r>
      <w:r w:rsidR="005B3ED0">
        <w:rPr>
          <w:i w:val="0"/>
          <w:color w:val="auto"/>
          <w:sz w:val="24"/>
          <w:szCs w:val="24"/>
        </w:rPr>
        <w:t>os</w:t>
      </w:r>
      <w:r w:rsidR="005B3ED0" w:rsidRPr="005B3ED0">
        <w:rPr>
          <w:i w:val="0"/>
          <w:color w:val="auto"/>
          <w:sz w:val="24"/>
          <w:szCs w:val="24"/>
        </w:rPr>
        <w:t xml:space="preserve"> consumidores</w:t>
      </w:r>
      <w:r w:rsidR="005B3ED0">
        <w:rPr>
          <w:i w:val="0"/>
          <w:color w:val="auto"/>
          <w:sz w:val="24"/>
          <w:szCs w:val="24"/>
        </w:rPr>
        <w:t xml:space="preserve"> e</w:t>
      </w:r>
      <w:r w:rsidR="005B3ED0" w:rsidRPr="005B3ED0">
        <w:rPr>
          <w:i w:val="0"/>
          <w:color w:val="auto"/>
          <w:sz w:val="24"/>
          <w:szCs w:val="24"/>
        </w:rPr>
        <w:t xml:space="preserve"> nas preocupações das autoridades do próprio setor, </w:t>
      </w:r>
      <w:r w:rsidR="005B3ED0">
        <w:rPr>
          <w:i w:val="0"/>
          <w:color w:val="auto"/>
          <w:sz w:val="24"/>
          <w:szCs w:val="24"/>
        </w:rPr>
        <w:t>surgiu a discussão de</w:t>
      </w:r>
      <w:r w:rsidR="005B3ED0" w:rsidRPr="005B3ED0">
        <w:rPr>
          <w:i w:val="0"/>
          <w:color w:val="auto"/>
          <w:sz w:val="24"/>
          <w:szCs w:val="24"/>
        </w:rPr>
        <w:t xml:space="preserve"> um conjunto de medidas que </w:t>
      </w:r>
      <w:r w:rsidR="005B3ED0">
        <w:rPr>
          <w:i w:val="0"/>
          <w:color w:val="auto"/>
          <w:sz w:val="24"/>
          <w:szCs w:val="24"/>
        </w:rPr>
        <w:t>culminaram na</w:t>
      </w:r>
      <w:r w:rsidR="005B3ED0" w:rsidRPr="005B3ED0">
        <w:rPr>
          <w:i w:val="0"/>
          <w:color w:val="auto"/>
          <w:sz w:val="24"/>
          <w:szCs w:val="24"/>
        </w:rPr>
        <w:t xml:space="preserve"> autorregulação do consignado.</w:t>
      </w:r>
      <w:r w:rsidR="005B3ED0">
        <w:rPr>
          <w:i w:val="0"/>
          <w:color w:val="auto"/>
          <w:sz w:val="24"/>
          <w:szCs w:val="24"/>
        </w:rPr>
        <w:t xml:space="preserve"> Salientou que o mercado viu com bons olhos a iniciativa, tanto que 99% do mercado de consignado do país </w:t>
      </w:r>
      <w:del w:id="186" w:author="SPREV" w:date="2021-03-21T21:01:00Z">
        <w:r w:rsidR="005B3ED0" w:rsidDel="001D1EF1">
          <w:rPr>
            <w:i w:val="0"/>
            <w:color w:val="auto"/>
            <w:sz w:val="24"/>
            <w:szCs w:val="24"/>
          </w:rPr>
          <w:delText xml:space="preserve">aderiram </w:delText>
        </w:r>
      </w:del>
      <w:ins w:id="187" w:author="SPREV" w:date="2021-03-21T21:01:00Z">
        <w:r w:rsidR="001D1EF1">
          <w:rPr>
            <w:i w:val="0"/>
            <w:color w:val="auto"/>
            <w:sz w:val="24"/>
            <w:szCs w:val="24"/>
          </w:rPr>
          <w:t xml:space="preserve">aderiu </w:t>
        </w:r>
      </w:ins>
      <w:r w:rsidR="005B3ED0">
        <w:rPr>
          <w:i w:val="0"/>
          <w:color w:val="auto"/>
          <w:sz w:val="24"/>
          <w:szCs w:val="24"/>
        </w:rPr>
        <w:t>voluntariamente</w:t>
      </w:r>
      <w:r w:rsidR="00BE77A3">
        <w:rPr>
          <w:i w:val="0"/>
          <w:color w:val="auto"/>
          <w:sz w:val="24"/>
          <w:szCs w:val="24"/>
        </w:rPr>
        <w:t xml:space="preserve"> ao modelo e</w:t>
      </w:r>
      <w:ins w:id="188" w:author="SPREV" w:date="2021-03-21T21:01:00Z">
        <w:r w:rsidR="001D1EF1">
          <w:rPr>
            <w:i w:val="0"/>
            <w:color w:val="auto"/>
            <w:sz w:val="24"/>
            <w:szCs w:val="24"/>
          </w:rPr>
          <w:t>,</w:t>
        </w:r>
      </w:ins>
      <w:r w:rsidR="00BE77A3">
        <w:rPr>
          <w:i w:val="0"/>
          <w:color w:val="auto"/>
          <w:sz w:val="24"/>
          <w:szCs w:val="24"/>
        </w:rPr>
        <w:t xml:space="preserve"> sugeriu que essa adesão passasse a ser obrigatória para as instituições conveniadas ao INSS</w:t>
      </w:r>
      <w:ins w:id="189" w:author="SPREV" w:date="2021-03-22T02:30:00Z">
        <w:r w:rsidR="005160CE">
          <w:rPr>
            <w:i w:val="0"/>
            <w:color w:val="auto"/>
            <w:sz w:val="24"/>
            <w:szCs w:val="24"/>
          </w:rPr>
          <w:t xml:space="preserve">, a fim de </w:t>
        </w:r>
      </w:ins>
      <w:del w:id="190" w:author="SPREV" w:date="2021-03-22T02:30:00Z">
        <w:r w:rsidR="00BE77A3" w:rsidDel="005160CE">
          <w:rPr>
            <w:i w:val="0"/>
            <w:color w:val="auto"/>
            <w:sz w:val="24"/>
            <w:szCs w:val="24"/>
          </w:rPr>
          <w:delText xml:space="preserve"> para que </w:delText>
        </w:r>
      </w:del>
      <w:r w:rsidR="00BE77A3">
        <w:rPr>
          <w:i w:val="0"/>
          <w:color w:val="auto"/>
          <w:sz w:val="24"/>
          <w:szCs w:val="24"/>
        </w:rPr>
        <w:t>se alcan</w:t>
      </w:r>
      <w:ins w:id="191" w:author="SPREV" w:date="2021-03-22T02:30:00Z">
        <w:r w:rsidR="005160CE">
          <w:rPr>
            <w:i w:val="0"/>
            <w:color w:val="auto"/>
            <w:sz w:val="24"/>
            <w:szCs w:val="24"/>
          </w:rPr>
          <w:t>çar</w:t>
        </w:r>
      </w:ins>
      <w:del w:id="192" w:author="SPREV" w:date="2021-03-22T02:30:00Z">
        <w:r w:rsidR="00BE77A3" w:rsidDel="005160CE">
          <w:rPr>
            <w:i w:val="0"/>
            <w:color w:val="auto"/>
            <w:sz w:val="24"/>
            <w:szCs w:val="24"/>
          </w:rPr>
          <w:delText>ce</w:delText>
        </w:r>
      </w:del>
      <w:r w:rsidR="00BE77A3">
        <w:rPr>
          <w:i w:val="0"/>
          <w:color w:val="auto"/>
          <w:sz w:val="24"/>
          <w:szCs w:val="24"/>
        </w:rPr>
        <w:t xml:space="preserve"> </w:t>
      </w:r>
      <w:del w:id="193" w:author="SPREV" w:date="2021-03-21T21:02:00Z">
        <w:r w:rsidR="00BE77A3" w:rsidDel="001D1EF1">
          <w:rPr>
            <w:i w:val="0"/>
            <w:color w:val="auto"/>
            <w:sz w:val="24"/>
            <w:szCs w:val="24"/>
          </w:rPr>
          <w:delText xml:space="preserve">esse </w:delText>
        </w:r>
      </w:del>
      <w:ins w:id="194" w:author="SPREV" w:date="2021-03-21T21:02:00Z">
        <w:r w:rsidR="001D1EF1">
          <w:rPr>
            <w:i w:val="0"/>
            <w:color w:val="auto"/>
            <w:sz w:val="24"/>
            <w:szCs w:val="24"/>
          </w:rPr>
          <w:t xml:space="preserve">o </w:t>
        </w:r>
      </w:ins>
      <w:r w:rsidR="00BE77A3">
        <w:rPr>
          <w:i w:val="0"/>
          <w:color w:val="auto"/>
          <w:sz w:val="24"/>
          <w:szCs w:val="24"/>
        </w:rPr>
        <w:t xml:space="preserve">1% do mercado que ainda não aderiu </w:t>
      </w:r>
      <w:ins w:id="195" w:author="SPREV" w:date="2021-03-22T02:31:00Z">
        <w:r w:rsidR="005160CE">
          <w:rPr>
            <w:i w:val="0"/>
            <w:color w:val="auto"/>
            <w:sz w:val="24"/>
            <w:szCs w:val="24"/>
          </w:rPr>
          <w:t xml:space="preserve">ao </w:t>
        </w:r>
      </w:ins>
      <w:r w:rsidR="00BE77A3">
        <w:rPr>
          <w:i w:val="0"/>
          <w:color w:val="auto"/>
          <w:sz w:val="24"/>
          <w:szCs w:val="24"/>
        </w:rPr>
        <w:t>sistema de autorregulação.</w:t>
      </w:r>
      <w:r w:rsidR="00783389">
        <w:rPr>
          <w:i w:val="0"/>
          <w:color w:val="auto"/>
          <w:sz w:val="24"/>
          <w:szCs w:val="24"/>
        </w:rPr>
        <w:t xml:space="preserve"> Destacou que os objetivos principais do sistema são: fortalecer o mercado, dar maior transparência,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aperfeiçoar a oferta de consignado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aos consumidores brasileiros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combater o assédio comercial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por parte dos canais que distribuem esse produto</w:t>
      </w:r>
      <w:r w:rsidR="00783389">
        <w:rPr>
          <w:i w:val="0"/>
          <w:color w:val="auto"/>
          <w:sz w:val="24"/>
          <w:szCs w:val="24"/>
        </w:rPr>
        <w:t xml:space="preserve"> e coibir rapidamente as más-condutas. </w:t>
      </w:r>
      <w:r w:rsidR="00783389" w:rsidRPr="005160CE">
        <w:rPr>
          <w:i w:val="0"/>
          <w:color w:val="auto"/>
          <w:sz w:val="24"/>
          <w:szCs w:val="24"/>
        </w:rPr>
        <w:t>Pontuou que a Autorregulação do Crédito Consignado</w:t>
      </w:r>
      <w:ins w:id="196" w:author="SPREV" w:date="2021-03-22T02:41:00Z">
        <w:r w:rsidR="00FD7632">
          <w:rPr>
            <w:i w:val="0"/>
            <w:color w:val="auto"/>
            <w:sz w:val="24"/>
            <w:szCs w:val="24"/>
          </w:rPr>
          <w:t xml:space="preserve"> </w:t>
        </w:r>
        <w:r w:rsidR="00FD7632" w:rsidRPr="005160CE">
          <w:rPr>
            <w:i w:val="0"/>
            <w:color w:val="auto"/>
            <w:sz w:val="24"/>
            <w:szCs w:val="24"/>
          </w:rPr>
          <w:t>entrou em vigor em janeiro de 2020</w:t>
        </w:r>
        <w:r w:rsidR="00FD7632">
          <w:rPr>
            <w:i w:val="0"/>
            <w:color w:val="auto"/>
            <w:sz w:val="24"/>
            <w:szCs w:val="24"/>
          </w:rPr>
          <w:t xml:space="preserve"> e,</w:t>
        </w:r>
      </w:ins>
      <w:r w:rsidR="00783389" w:rsidRPr="005160CE">
        <w:rPr>
          <w:i w:val="0"/>
          <w:color w:val="auto"/>
          <w:sz w:val="24"/>
          <w:szCs w:val="24"/>
        </w:rPr>
        <w:t xml:space="preserve"> é composto por uma convenção, um </w:t>
      </w:r>
      <w:del w:id="197" w:author="SPREV" w:date="2021-03-22T02:40:00Z">
        <w:r w:rsidR="00783389" w:rsidRPr="005160CE" w:rsidDel="00FD7632">
          <w:rPr>
            <w:i w:val="0"/>
            <w:color w:val="auto"/>
            <w:sz w:val="24"/>
            <w:szCs w:val="24"/>
          </w:rPr>
          <w:delText xml:space="preserve">documento </w:delText>
        </w:r>
      </w:del>
      <w:r w:rsidR="00783389" w:rsidRPr="005160CE">
        <w:rPr>
          <w:i w:val="0"/>
          <w:color w:val="auto"/>
          <w:sz w:val="24"/>
          <w:szCs w:val="24"/>
        </w:rPr>
        <w:t>correlato e um anexo contendo as sanções</w:t>
      </w:r>
      <w:del w:id="198" w:author="SPREV" w:date="2021-03-22T02:41:00Z">
        <w:r w:rsidR="00783389" w:rsidRPr="005160CE" w:rsidDel="00FD7632">
          <w:rPr>
            <w:i w:val="0"/>
            <w:color w:val="auto"/>
            <w:sz w:val="24"/>
            <w:szCs w:val="24"/>
          </w:rPr>
          <w:delText xml:space="preserve"> e entrou</w:delText>
        </w:r>
      </w:del>
      <w:del w:id="199" w:author="SPREV" w:date="2021-03-22T02:38:00Z">
        <w:r w:rsidR="00783389" w:rsidRPr="005160CE" w:rsidDel="005160CE">
          <w:rPr>
            <w:i w:val="0"/>
            <w:color w:val="auto"/>
            <w:sz w:val="24"/>
            <w:szCs w:val="24"/>
          </w:rPr>
          <w:delText xml:space="preserve"> no dia 02 de</w:delText>
        </w:r>
      </w:del>
      <w:del w:id="200" w:author="SPREV" w:date="2021-03-22T02:41:00Z">
        <w:r w:rsidR="00783389" w:rsidRPr="005160CE" w:rsidDel="00FD7632">
          <w:rPr>
            <w:i w:val="0"/>
            <w:color w:val="auto"/>
            <w:sz w:val="24"/>
            <w:szCs w:val="24"/>
          </w:rPr>
          <w:delText xml:space="preserve"> janeiro de 2020</w:delText>
        </w:r>
      </w:del>
      <w:r w:rsidR="00783389" w:rsidRPr="005160CE">
        <w:rPr>
          <w:i w:val="0"/>
          <w:color w:val="auto"/>
          <w:sz w:val="24"/>
          <w:szCs w:val="24"/>
        </w:rPr>
        <w:t>.</w:t>
      </w:r>
      <w:r w:rsidR="00783389">
        <w:rPr>
          <w:i w:val="0"/>
          <w:color w:val="auto"/>
          <w:sz w:val="24"/>
          <w:szCs w:val="24"/>
        </w:rPr>
        <w:t xml:space="preserve"> Prosseguindo elencou as principais medidas implementadas: (i)</w:t>
      </w:r>
      <w:del w:id="201" w:author="SPREV" w:date="2021-03-22T02:42:00Z">
        <w:r w:rsidR="00783389" w:rsidDel="00FD7632">
          <w:rPr>
            <w:i w:val="0"/>
            <w:color w:val="auto"/>
            <w:sz w:val="24"/>
            <w:szCs w:val="24"/>
          </w:rPr>
          <w:delText>;</w:delText>
        </w:r>
      </w:del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não me perturbe</w:t>
      </w:r>
      <w:r w:rsidR="00783389">
        <w:rPr>
          <w:i w:val="0"/>
          <w:color w:val="auto"/>
          <w:sz w:val="24"/>
          <w:szCs w:val="24"/>
        </w:rPr>
        <w:t>:</w:t>
      </w:r>
      <w:r w:rsidR="00783389" w:rsidRPr="00783389">
        <w:rPr>
          <w:i w:val="0"/>
          <w:color w:val="auto"/>
          <w:sz w:val="24"/>
          <w:szCs w:val="24"/>
        </w:rPr>
        <w:t xml:space="preserve"> criação e disponibilização de serviço centralizado ao consumidor para 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bloqueio do recebimento de ligações para oferta de consignado</w:t>
      </w:r>
      <w:r w:rsidR="00783389">
        <w:rPr>
          <w:i w:val="0"/>
          <w:color w:val="auto"/>
          <w:sz w:val="24"/>
          <w:szCs w:val="24"/>
        </w:rPr>
        <w:t xml:space="preserve">; (ii) </w:t>
      </w:r>
      <w:r w:rsidR="00783389" w:rsidRPr="00783389">
        <w:rPr>
          <w:i w:val="0"/>
          <w:color w:val="auto"/>
          <w:sz w:val="24"/>
          <w:szCs w:val="24"/>
        </w:rPr>
        <w:t>Base consolidada de correspondentes</w:t>
      </w:r>
      <w:r w:rsidR="00783389">
        <w:rPr>
          <w:i w:val="0"/>
          <w:color w:val="auto"/>
          <w:sz w:val="24"/>
          <w:szCs w:val="24"/>
        </w:rPr>
        <w:t xml:space="preserve">: </w:t>
      </w:r>
      <w:r w:rsidR="00783389" w:rsidRPr="00783389">
        <w:rPr>
          <w:i w:val="0"/>
          <w:color w:val="auto"/>
          <w:sz w:val="24"/>
          <w:szCs w:val="24"/>
        </w:rPr>
        <w:t>IFs</w:t>
      </w:r>
      <w:r w:rsidR="00783389">
        <w:rPr>
          <w:i w:val="0"/>
          <w:color w:val="auto"/>
          <w:sz w:val="24"/>
          <w:szCs w:val="24"/>
        </w:rPr>
        <w:t xml:space="preserve"> – Instituições Financeiras, </w:t>
      </w:r>
      <w:r w:rsidR="00783389" w:rsidRPr="00783389">
        <w:rPr>
          <w:i w:val="0"/>
          <w:color w:val="auto"/>
          <w:sz w:val="24"/>
          <w:szCs w:val="24"/>
        </w:rPr>
        <w:t>fornecem mensalmente informações para a apuração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indicadores de qualidade do CORBAN (reclamações e ações judiciais procedentes), que estão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disponíveis para consulta pública na internet</w:t>
      </w:r>
      <w:r w:rsidR="00783389">
        <w:rPr>
          <w:i w:val="0"/>
          <w:color w:val="auto"/>
          <w:sz w:val="24"/>
          <w:szCs w:val="24"/>
        </w:rPr>
        <w:t>; (iii) a</w:t>
      </w:r>
      <w:r w:rsidR="00783389" w:rsidRPr="00783389">
        <w:rPr>
          <w:i w:val="0"/>
          <w:color w:val="auto"/>
          <w:sz w:val="24"/>
          <w:szCs w:val="24"/>
        </w:rPr>
        <w:t>valiação dos CORBAN</w:t>
      </w:r>
      <w:r w:rsidR="00783389">
        <w:rPr>
          <w:i w:val="0"/>
          <w:color w:val="auto"/>
          <w:sz w:val="24"/>
          <w:szCs w:val="24"/>
        </w:rPr>
        <w:t>s</w:t>
      </w:r>
      <w:r w:rsidR="00783389" w:rsidRPr="00783389">
        <w:rPr>
          <w:i w:val="0"/>
          <w:color w:val="auto"/>
          <w:sz w:val="24"/>
          <w:szCs w:val="24"/>
        </w:rPr>
        <w:t xml:space="preserve"> por consultoria independente: intensificação do trabalho, para avaliação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aspectos de governança, tecnologia e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rPr>
          <w:i w:val="0"/>
          <w:color w:val="auto"/>
          <w:sz w:val="24"/>
          <w:szCs w:val="24"/>
        </w:rPr>
        <w:t xml:space="preserve"> também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rPr>
          <w:i w:val="0"/>
          <w:color w:val="auto"/>
          <w:sz w:val="24"/>
          <w:szCs w:val="24"/>
        </w:rPr>
        <w:t xml:space="preserve"> sobre a gestão de dados de clientes e o nível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 xml:space="preserve">de adequação à </w:t>
      </w:r>
      <w:ins w:id="202" w:author="SPREV" w:date="2021-03-19T02:39:00Z">
        <w:r w:rsidR="00687987" w:rsidRPr="00687987">
          <w:rPr>
            <w:i w:val="0"/>
            <w:color w:val="auto"/>
            <w:sz w:val="24"/>
            <w:szCs w:val="24"/>
          </w:rPr>
          <w:t>Lei Geral de Proteção de Dados Pessoais</w:t>
        </w:r>
        <w:r w:rsidR="00687987">
          <w:rPr>
            <w:i w:val="0"/>
            <w:color w:val="auto"/>
            <w:sz w:val="24"/>
            <w:szCs w:val="24"/>
          </w:rPr>
          <w:t xml:space="preserve"> – </w:t>
        </w:r>
      </w:ins>
      <w:r w:rsidR="00783389" w:rsidRPr="00783389">
        <w:rPr>
          <w:i w:val="0"/>
          <w:color w:val="auto"/>
          <w:sz w:val="24"/>
          <w:szCs w:val="24"/>
        </w:rPr>
        <w:t>LGPD (Lei 13.709/18)</w:t>
      </w:r>
      <w:r w:rsidR="00783389">
        <w:rPr>
          <w:i w:val="0"/>
          <w:color w:val="auto"/>
          <w:sz w:val="24"/>
          <w:szCs w:val="24"/>
        </w:rPr>
        <w:t>; (iv) a</w:t>
      </w:r>
      <w:r w:rsidR="00783389" w:rsidRPr="00783389">
        <w:rPr>
          <w:i w:val="0"/>
          <w:color w:val="auto"/>
          <w:sz w:val="24"/>
          <w:szCs w:val="24"/>
        </w:rPr>
        <w:t xml:space="preserve">spectos de remuneração ao </w:t>
      </w:r>
      <w:r w:rsidR="003F1C27" w:rsidRPr="00783389">
        <w:rPr>
          <w:i w:val="0"/>
          <w:color w:val="auto"/>
          <w:sz w:val="24"/>
          <w:szCs w:val="24"/>
        </w:rPr>
        <w:t>correspondente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>
        <w:rPr>
          <w:i w:val="0"/>
          <w:color w:val="auto"/>
          <w:sz w:val="24"/>
          <w:szCs w:val="24"/>
        </w:rPr>
        <w:t>–</w:t>
      </w:r>
      <w:r w:rsidR="00783389" w:rsidRPr="00783389">
        <w:rPr>
          <w:i w:val="0"/>
          <w:color w:val="auto"/>
          <w:sz w:val="24"/>
          <w:szCs w:val="24"/>
        </w:rPr>
        <w:t xml:space="preserve"> não pagamento sobre operações de portabilidade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consignado ou o refinanciamento dela decorrente em até 360 dias da data do negócio, assim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como a vedação da antecipação da remuneração para essas operações</w:t>
      </w:r>
      <w:r w:rsidR="00783389">
        <w:rPr>
          <w:i w:val="0"/>
          <w:color w:val="auto"/>
          <w:sz w:val="24"/>
          <w:szCs w:val="24"/>
        </w:rPr>
        <w:t>; (v) i</w:t>
      </w:r>
      <w:r w:rsidR="00783389" w:rsidRPr="00783389">
        <w:rPr>
          <w:i w:val="0"/>
          <w:color w:val="auto"/>
          <w:sz w:val="24"/>
          <w:szCs w:val="24"/>
        </w:rPr>
        <w:t>nformações mínimas na contratação: IFs devem enviar ao cliente informações mínimas sobre a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operação contratada (nome da IF, data e número do contrato, canais de relacionamento da IF, valor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do empréstimo, quantidade e valor de parcelas)</w:t>
      </w:r>
      <w:r w:rsidR="00783389">
        <w:rPr>
          <w:i w:val="0"/>
          <w:color w:val="auto"/>
          <w:sz w:val="24"/>
          <w:szCs w:val="24"/>
        </w:rPr>
        <w:t>; (vi) c</w:t>
      </w:r>
      <w:r w:rsidR="00783389" w:rsidRPr="00783389">
        <w:rPr>
          <w:i w:val="0"/>
          <w:color w:val="auto"/>
          <w:sz w:val="24"/>
          <w:szCs w:val="24"/>
        </w:rPr>
        <w:t>ertificação: exigência a todos os integrantes da equipe que prestem atendimento, realizem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encaminhamento ou digitem propostas de operações de consignado</w:t>
      </w:r>
      <w:r w:rsidR="00783389">
        <w:rPr>
          <w:i w:val="0"/>
          <w:color w:val="auto"/>
          <w:sz w:val="24"/>
          <w:szCs w:val="24"/>
        </w:rPr>
        <w:t>; (vii) d</w:t>
      </w:r>
      <w:r w:rsidR="00783389" w:rsidRPr="00783389">
        <w:rPr>
          <w:i w:val="0"/>
          <w:color w:val="auto"/>
          <w:sz w:val="24"/>
          <w:szCs w:val="24"/>
        </w:rPr>
        <w:t>ireito de desistência da operação pelo consumidor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rPr>
          <w:i w:val="0"/>
          <w:color w:val="auto"/>
          <w:sz w:val="24"/>
          <w:szCs w:val="24"/>
        </w:rPr>
        <w:t xml:space="preserve"> em até 7 dias úteis a contar do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recebimento do crédito, devendo ser restituído o valor total concedido que lhe foi entregue</w:t>
      </w:r>
      <w:r w:rsidR="00783389">
        <w:rPr>
          <w:i w:val="0"/>
          <w:color w:val="auto"/>
          <w:sz w:val="24"/>
          <w:szCs w:val="24"/>
        </w:rPr>
        <w:t>; e (ix) r</w:t>
      </w:r>
      <w:r w:rsidR="00783389" w:rsidRPr="00783389">
        <w:rPr>
          <w:i w:val="0"/>
          <w:color w:val="auto"/>
          <w:sz w:val="24"/>
          <w:szCs w:val="24"/>
        </w:rPr>
        <w:t>egras gerais aplicáveis na oferta do cartão de crédito consignado (nova seção implementada)</w:t>
      </w:r>
      <w:r w:rsidR="00783389">
        <w:rPr>
          <w:i w:val="0"/>
          <w:color w:val="auto"/>
          <w:sz w:val="24"/>
          <w:szCs w:val="24"/>
        </w:rPr>
        <w:t>.</w:t>
      </w:r>
      <w:r w:rsidR="003F1C27">
        <w:rPr>
          <w:i w:val="0"/>
          <w:color w:val="auto"/>
          <w:sz w:val="24"/>
          <w:szCs w:val="24"/>
        </w:rPr>
        <w:t xml:space="preserve"> Logo após, elencou as medidas administrativas aplicáveis contra os CORBANs, fruto de diálogo com a </w:t>
      </w:r>
      <w:r w:rsidR="003F1C27" w:rsidRPr="003F1C27">
        <w:rPr>
          <w:i w:val="0"/>
          <w:color w:val="auto"/>
          <w:sz w:val="24"/>
          <w:szCs w:val="24"/>
        </w:rPr>
        <w:t>Secretaria Nacional do Consumidor, PROCONs e com a Defensoria Pública</w:t>
      </w:r>
      <w:ins w:id="203" w:author="SPREV" w:date="2021-03-22T03:02:00Z">
        <w:r w:rsidR="00332C3F">
          <w:rPr>
            <w:i w:val="0"/>
            <w:color w:val="auto"/>
            <w:sz w:val="24"/>
            <w:szCs w:val="24"/>
          </w:rPr>
          <w:t>, sendo elas</w:t>
        </w:r>
      </w:ins>
      <w:r w:rsidR="003F1C27">
        <w:rPr>
          <w:i w:val="0"/>
          <w:color w:val="auto"/>
          <w:sz w:val="24"/>
          <w:szCs w:val="24"/>
        </w:rPr>
        <w:t>: (i) advertência; (ii) s</w:t>
      </w:r>
      <w:r w:rsidR="003F1C27" w:rsidRPr="003F1C27">
        <w:rPr>
          <w:i w:val="0"/>
          <w:color w:val="auto"/>
          <w:sz w:val="24"/>
          <w:szCs w:val="24"/>
        </w:rPr>
        <w:t>uspensão de contratação de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3F1C27" w:rsidRPr="003F1C27">
        <w:rPr>
          <w:i w:val="0"/>
          <w:color w:val="auto"/>
          <w:sz w:val="24"/>
          <w:szCs w:val="24"/>
        </w:rPr>
        <w:t>novas operações por 5 dias úteis</w:t>
      </w:r>
      <w:r w:rsidR="003F1C27">
        <w:rPr>
          <w:i w:val="0"/>
          <w:color w:val="auto"/>
          <w:sz w:val="24"/>
          <w:szCs w:val="24"/>
        </w:rPr>
        <w:t>; (iii) s</w:t>
      </w:r>
      <w:r w:rsidR="003F1C27" w:rsidRPr="003F1C27">
        <w:rPr>
          <w:i w:val="0"/>
          <w:color w:val="auto"/>
          <w:sz w:val="24"/>
          <w:szCs w:val="24"/>
        </w:rPr>
        <w:t>uspensão de contratação de</w:t>
      </w:r>
      <w:ins w:id="204" w:author="Larissa Claudia Lopes de Araujo - SPREV" w:date="2021-03-22T09:28:00Z">
        <w:r w:rsidR="003E5358">
          <w:rPr>
            <w:i w:val="0"/>
            <w:color w:val="auto"/>
            <w:sz w:val="24"/>
            <w:szCs w:val="24"/>
          </w:rPr>
          <w:t xml:space="preserve"> </w:t>
        </w:r>
      </w:ins>
    </w:p>
    <w:p w14:paraId="3EC852C3" w14:textId="6F9DE443" w:rsidR="003F1C27" w:rsidRPr="003F1C27" w:rsidDel="001D1EF1" w:rsidRDefault="003F1C27" w:rsidP="001D1EF1">
      <w:pPr>
        <w:spacing w:after="0"/>
        <w:ind w:left="0" w:right="0" w:firstLine="0"/>
        <w:rPr>
          <w:del w:id="205" w:author="SPREV" w:date="2021-03-21T21:09:00Z"/>
          <w:i w:val="0"/>
          <w:color w:val="auto"/>
          <w:sz w:val="24"/>
          <w:szCs w:val="24"/>
        </w:rPr>
      </w:pPr>
      <w:r w:rsidRPr="003F1C27">
        <w:rPr>
          <w:i w:val="0"/>
          <w:color w:val="auto"/>
          <w:sz w:val="24"/>
          <w:szCs w:val="24"/>
        </w:rPr>
        <w:t>novas operações por 10 dias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úteis</w:t>
      </w:r>
      <w:r>
        <w:rPr>
          <w:i w:val="0"/>
          <w:color w:val="auto"/>
          <w:sz w:val="24"/>
          <w:szCs w:val="24"/>
        </w:rPr>
        <w:t>; (iv) s</w:t>
      </w:r>
      <w:r w:rsidRPr="003F1C27">
        <w:rPr>
          <w:i w:val="0"/>
          <w:color w:val="auto"/>
          <w:sz w:val="24"/>
          <w:szCs w:val="24"/>
        </w:rPr>
        <w:t>uspensão de contratação de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novas operações por 20 dias</w:t>
      </w:r>
      <w:ins w:id="206" w:author="SPREV" w:date="2021-03-21T21:09:00Z">
        <w:r w:rsidR="001D1EF1">
          <w:rPr>
            <w:i w:val="0"/>
            <w:color w:val="auto"/>
            <w:sz w:val="24"/>
            <w:szCs w:val="24"/>
          </w:rPr>
          <w:t xml:space="preserve"> </w:t>
        </w:r>
      </w:ins>
      <w:del w:id="207" w:author="SPREV" w:date="2021-03-21T21:09:00Z">
        <w:r w:rsidDel="001D1EF1">
          <w:rPr>
            <w:i w:val="0"/>
            <w:color w:val="auto"/>
            <w:sz w:val="24"/>
            <w:szCs w:val="24"/>
          </w:rPr>
          <w:delText xml:space="preserve"> </w:delText>
        </w:r>
      </w:del>
    </w:p>
    <w:p w14:paraId="74F8F325" w14:textId="32D28E5D" w:rsidR="00013C67" w:rsidRPr="00013C67" w:rsidDel="001D1EF1" w:rsidRDefault="003F1C27" w:rsidP="002C4146">
      <w:pPr>
        <w:spacing w:after="0"/>
        <w:ind w:left="0" w:right="0" w:firstLine="0"/>
        <w:rPr>
          <w:del w:id="208" w:author="SPREV" w:date="2021-03-21T21:12:00Z"/>
          <w:i w:val="0"/>
          <w:color w:val="auto"/>
          <w:sz w:val="24"/>
          <w:szCs w:val="24"/>
        </w:rPr>
      </w:pPr>
      <w:r w:rsidRPr="003F1C27">
        <w:rPr>
          <w:i w:val="0"/>
          <w:color w:val="auto"/>
          <w:sz w:val="24"/>
          <w:szCs w:val="24"/>
        </w:rPr>
        <w:t>úteis</w:t>
      </w:r>
      <w:r>
        <w:rPr>
          <w:i w:val="0"/>
          <w:color w:val="auto"/>
          <w:sz w:val="24"/>
          <w:szCs w:val="24"/>
        </w:rPr>
        <w:t>; (v) s</w:t>
      </w:r>
      <w:r w:rsidRPr="003F1C27">
        <w:rPr>
          <w:i w:val="0"/>
          <w:color w:val="auto"/>
          <w:sz w:val="24"/>
          <w:szCs w:val="24"/>
        </w:rPr>
        <w:t>uspensão de contratação de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novas operações por 30 dias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úteis</w:t>
      </w:r>
      <w:r>
        <w:rPr>
          <w:i w:val="0"/>
          <w:color w:val="auto"/>
          <w:sz w:val="24"/>
          <w:szCs w:val="24"/>
        </w:rPr>
        <w:t>; e (vi) s</w:t>
      </w:r>
      <w:r w:rsidRPr="003F1C27">
        <w:rPr>
          <w:i w:val="0"/>
          <w:color w:val="auto"/>
          <w:sz w:val="24"/>
          <w:szCs w:val="24"/>
        </w:rPr>
        <w:t>uspensão definitiva de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contratação de novas operações.</w:t>
      </w:r>
      <w:r>
        <w:rPr>
          <w:i w:val="0"/>
          <w:color w:val="auto"/>
          <w:sz w:val="24"/>
          <w:szCs w:val="24"/>
        </w:rPr>
        <w:t xml:space="preserve"> Falou que as sanções para as Instituições financeiras levar</w:t>
      </w:r>
      <w:r w:rsidR="00811543">
        <w:rPr>
          <w:i w:val="0"/>
          <w:color w:val="auto"/>
          <w:sz w:val="24"/>
          <w:szCs w:val="24"/>
        </w:rPr>
        <w:t>am</w:t>
      </w:r>
      <w:r>
        <w:rPr>
          <w:i w:val="0"/>
          <w:color w:val="auto"/>
          <w:sz w:val="24"/>
          <w:szCs w:val="24"/>
        </w:rPr>
        <w:t xml:space="preserve"> em consideração a gravidade e o porte da instituição, indo de advertência</w:t>
      </w:r>
      <w:r w:rsidR="00811543">
        <w:rPr>
          <w:i w:val="0"/>
          <w:color w:val="auto"/>
          <w:sz w:val="24"/>
          <w:szCs w:val="24"/>
        </w:rPr>
        <w:t>,</w:t>
      </w:r>
      <w:r>
        <w:rPr>
          <w:i w:val="0"/>
          <w:color w:val="auto"/>
          <w:sz w:val="24"/>
          <w:szCs w:val="24"/>
        </w:rPr>
        <w:t xml:space="preserve"> multa</w:t>
      </w:r>
      <w:r w:rsidR="00811543">
        <w:rPr>
          <w:i w:val="0"/>
          <w:color w:val="auto"/>
          <w:sz w:val="24"/>
          <w:szCs w:val="24"/>
        </w:rPr>
        <w:t xml:space="preserve"> (os v</w:t>
      </w:r>
      <w:r w:rsidR="00811543" w:rsidRPr="00811543">
        <w:rPr>
          <w:i w:val="0"/>
          <w:color w:val="auto"/>
          <w:sz w:val="24"/>
          <w:szCs w:val="24"/>
        </w:rPr>
        <w:t xml:space="preserve">alores </w:t>
      </w:r>
      <w:r w:rsidR="00811543">
        <w:rPr>
          <w:i w:val="0"/>
          <w:color w:val="auto"/>
          <w:sz w:val="24"/>
          <w:szCs w:val="24"/>
        </w:rPr>
        <w:t xml:space="preserve">serão </w:t>
      </w:r>
      <w:r w:rsidR="00811543" w:rsidRPr="00811543">
        <w:rPr>
          <w:i w:val="0"/>
          <w:color w:val="auto"/>
          <w:sz w:val="24"/>
          <w:szCs w:val="24"/>
        </w:rPr>
        <w:t>definidos conforme o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porte da IF e a gravidade da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infração</w:t>
      </w:r>
      <w:r w:rsidR="00811543">
        <w:rPr>
          <w:i w:val="0"/>
          <w:color w:val="auto"/>
          <w:sz w:val="24"/>
          <w:szCs w:val="24"/>
        </w:rPr>
        <w:t>;</w:t>
      </w:r>
      <w:r>
        <w:rPr>
          <w:i w:val="0"/>
          <w:color w:val="auto"/>
          <w:sz w:val="24"/>
          <w:szCs w:val="24"/>
        </w:rPr>
        <w:t xml:space="preserve"> </w:t>
      </w:r>
      <w:r w:rsidR="00811543">
        <w:rPr>
          <w:i w:val="0"/>
          <w:color w:val="auto"/>
          <w:sz w:val="24"/>
          <w:szCs w:val="24"/>
        </w:rPr>
        <w:t>e a</w:t>
      </w:r>
      <w:r>
        <w:rPr>
          <w:i w:val="0"/>
          <w:color w:val="auto"/>
          <w:sz w:val="24"/>
          <w:szCs w:val="24"/>
        </w:rPr>
        <w:t xml:space="preserve"> exclusão do sistema de autorregulação.</w:t>
      </w:r>
      <w:r w:rsidR="00811543">
        <w:rPr>
          <w:i w:val="0"/>
          <w:color w:val="auto"/>
          <w:sz w:val="24"/>
          <w:szCs w:val="24"/>
        </w:rPr>
        <w:t xml:space="preserve"> Falando da autorregulação do cartão consignado, comungou que houve um amplo diálogo com a SENACON</w:t>
      </w:r>
      <w:r w:rsidR="00811543" w:rsidRPr="00811543">
        <w:rPr>
          <w:i w:val="0"/>
          <w:color w:val="auto"/>
          <w:sz w:val="24"/>
          <w:szCs w:val="24"/>
        </w:rPr>
        <w:t xml:space="preserve"> </w:t>
      </w:r>
      <w:r w:rsidR="00811543">
        <w:rPr>
          <w:i w:val="0"/>
          <w:color w:val="auto"/>
          <w:sz w:val="24"/>
          <w:szCs w:val="24"/>
        </w:rPr>
        <w:t xml:space="preserve">e, a partir desse trabalho, a </w:t>
      </w:r>
      <w:r w:rsidR="00811543" w:rsidRPr="00811543">
        <w:rPr>
          <w:i w:val="0"/>
          <w:color w:val="auto"/>
          <w:sz w:val="24"/>
          <w:szCs w:val="24"/>
        </w:rPr>
        <w:t xml:space="preserve">SENACON fez uma nota técnica mapeando as principais demandas e reclamações de consumidores. </w:t>
      </w:r>
      <w:r w:rsidR="00811543">
        <w:rPr>
          <w:i w:val="0"/>
          <w:color w:val="auto"/>
          <w:sz w:val="24"/>
          <w:szCs w:val="24"/>
        </w:rPr>
        <w:t xml:space="preserve">Com o trabalho em mãos, falou que a SENACON desenvolveu e </w:t>
      </w:r>
      <w:r w:rsidR="00811543" w:rsidRPr="00811543">
        <w:rPr>
          <w:i w:val="0"/>
          <w:color w:val="auto"/>
          <w:sz w:val="24"/>
          <w:szCs w:val="24"/>
        </w:rPr>
        <w:t>aperfeiço</w:t>
      </w:r>
      <w:r w:rsidR="00811543">
        <w:rPr>
          <w:i w:val="0"/>
          <w:color w:val="auto"/>
          <w:sz w:val="24"/>
          <w:szCs w:val="24"/>
        </w:rPr>
        <w:t>ou o</w:t>
      </w:r>
      <w:r w:rsidR="00811543" w:rsidRPr="00811543">
        <w:rPr>
          <w:i w:val="0"/>
          <w:color w:val="auto"/>
          <w:sz w:val="24"/>
          <w:szCs w:val="24"/>
        </w:rPr>
        <w:t xml:space="preserve"> compromisso de autorregulação</w:t>
      </w:r>
      <w:r w:rsidR="00811543">
        <w:rPr>
          <w:i w:val="0"/>
          <w:color w:val="auto"/>
          <w:sz w:val="24"/>
          <w:szCs w:val="24"/>
        </w:rPr>
        <w:t xml:space="preserve"> estabelecendo um conjunto de medidas, a saber: a)</w:t>
      </w:r>
      <w:r w:rsidR="00811543" w:rsidRPr="00811543">
        <w:t xml:space="preserve"> </w:t>
      </w:r>
      <w:r w:rsidR="008E4573">
        <w:rPr>
          <w:i w:val="0"/>
          <w:color w:val="auto"/>
          <w:sz w:val="24"/>
          <w:szCs w:val="24"/>
        </w:rPr>
        <w:t>m</w:t>
      </w:r>
      <w:r w:rsidR="00811543" w:rsidRPr="00811543">
        <w:rPr>
          <w:i w:val="0"/>
          <w:color w:val="auto"/>
          <w:sz w:val="24"/>
          <w:szCs w:val="24"/>
        </w:rPr>
        <w:t xml:space="preserve">edidas de </w:t>
      </w:r>
      <w:r w:rsidR="008E4573">
        <w:rPr>
          <w:i w:val="0"/>
          <w:color w:val="auto"/>
          <w:sz w:val="24"/>
          <w:szCs w:val="24"/>
        </w:rPr>
        <w:t>a</w:t>
      </w:r>
      <w:r w:rsidR="00811543" w:rsidRPr="00811543">
        <w:rPr>
          <w:i w:val="0"/>
          <w:color w:val="auto"/>
          <w:sz w:val="24"/>
          <w:szCs w:val="24"/>
        </w:rPr>
        <w:t>utorregulação: aperfeiçoamento da oferta, transparência e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informação</w:t>
      </w:r>
      <w:r w:rsidR="00811543">
        <w:rPr>
          <w:i w:val="0"/>
          <w:color w:val="auto"/>
          <w:sz w:val="24"/>
          <w:szCs w:val="24"/>
        </w:rPr>
        <w:t xml:space="preserve">; </w:t>
      </w:r>
      <w:r w:rsidR="008E4573">
        <w:rPr>
          <w:i w:val="0"/>
          <w:color w:val="auto"/>
          <w:sz w:val="24"/>
          <w:szCs w:val="24"/>
        </w:rPr>
        <w:t>(i)</w:t>
      </w:r>
      <w:r w:rsidR="008E4573" w:rsidRPr="008E4573">
        <w:rPr>
          <w:i w:val="0"/>
          <w:color w:val="auto"/>
          <w:sz w:val="24"/>
          <w:szCs w:val="24"/>
        </w:rPr>
        <w:t xml:space="preserve"> </w:t>
      </w:r>
      <w:r w:rsidR="008E4573">
        <w:rPr>
          <w:i w:val="0"/>
          <w:color w:val="auto"/>
          <w:sz w:val="24"/>
          <w:szCs w:val="24"/>
        </w:rPr>
        <w:t>e</w:t>
      </w:r>
      <w:r w:rsidR="008E4573" w:rsidRPr="008E4573">
        <w:rPr>
          <w:i w:val="0"/>
          <w:color w:val="auto"/>
          <w:sz w:val="24"/>
          <w:szCs w:val="24"/>
        </w:rPr>
        <w:t>nvio obrigatório do plástico do cartão</w:t>
      </w:r>
      <w:r w:rsidR="008E4573">
        <w:rPr>
          <w:i w:val="0"/>
          <w:color w:val="auto"/>
          <w:sz w:val="24"/>
          <w:szCs w:val="24"/>
        </w:rPr>
        <w:t>; (ii) e</w:t>
      </w:r>
      <w:r w:rsidR="008E4573" w:rsidRPr="008E4573">
        <w:rPr>
          <w:i w:val="0"/>
          <w:color w:val="auto"/>
          <w:sz w:val="24"/>
          <w:szCs w:val="24"/>
        </w:rPr>
        <w:t>nvio obrigatório de fatura, com informações essenciais mínimas em destaque</w:t>
      </w:r>
      <w:r w:rsidR="008E4573">
        <w:rPr>
          <w:i w:val="0"/>
          <w:color w:val="auto"/>
          <w:sz w:val="24"/>
          <w:szCs w:val="24"/>
        </w:rPr>
        <w:t>; (iii) u</w:t>
      </w:r>
      <w:r w:rsidR="008E4573" w:rsidRPr="008E4573">
        <w:rPr>
          <w:i w:val="0"/>
          <w:color w:val="auto"/>
          <w:sz w:val="24"/>
          <w:szCs w:val="24"/>
        </w:rPr>
        <w:t>tilização do Termo de Consentimento Esclarecido (moldes INSS) em todas as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contratações</w:t>
      </w:r>
      <w:r w:rsidR="008E4573">
        <w:rPr>
          <w:i w:val="0"/>
          <w:color w:val="auto"/>
          <w:sz w:val="24"/>
          <w:szCs w:val="24"/>
        </w:rPr>
        <w:t>; (vi) e</w:t>
      </w:r>
      <w:r w:rsidR="008E4573" w:rsidRPr="008E4573">
        <w:rPr>
          <w:i w:val="0"/>
          <w:color w:val="auto"/>
          <w:sz w:val="24"/>
          <w:szCs w:val="24"/>
        </w:rPr>
        <w:t>nvio, no ato da contratação do cartão, de material informativo para melhor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compreensão do produto</w:t>
      </w:r>
      <w:r w:rsidR="008E4573">
        <w:rPr>
          <w:i w:val="0"/>
          <w:color w:val="auto"/>
          <w:sz w:val="24"/>
          <w:szCs w:val="24"/>
        </w:rPr>
        <w:t>; (v) l</w:t>
      </w:r>
      <w:r w:rsidR="008E4573" w:rsidRPr="008E4573">
        <w:rPr>
          <w:i w:val="0"/>
          <w:color w:val="auto"/>
          <w:sz w:val="24"/>
          <w:szCs w:val="24"/>
        </w:rPr>
        <w:t>imitação do prazo previsto para liquidação do saldo conforme praticado no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Empréstimo Consignado</w:t>
      </w:r>
      <w:r w:rsidR="008E4573">
        <w:rPr>
          <w:i w:val="0"/>
          <w:color w:val="auto"/>
          <w:sz w:val="24"/>
          <w:szCs w:val="24"/>
        </w:rPr>
        <w:t>; (vi) a</w:t>
      </w:r>
      <w:r w:rsidR="008E4573" w:rsidRPr="008E4573">
        <w:rPr>
          <w:i w:val="0"/>
          <w:color w:val="auto"/>
          <w:sz w:val="24"/>
          <w:szCs w:val="24"/>
        </w:rPr>
        <w:t>mortização mensal constante e de mesmo valor (não havendo nova utilização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de compra ou saque)</w:t>
      </w:r>
      <w:r w:rsidR="008E4573">
        <w:rPr>
          <w:i w:val="0"/>
          <w:color w:val="auto"/>
          <w:sz w:val="24"/>
          <w:szCs w:val="24"/>
        </w:rPr>
        <w:t>; (vii) i</w:t>
      </w:r>
      <w:r w:rsidR="008E4573" w:rsidRPr="008E4573">
        <w:rPr>
          <w:i w:val="0"/>
          <w:color w:val="auto"/>
          <w:sz w:val="24"/>
          <w:szCs w:val="24"/>
        </w:rPr>
        <w:t>nclusão de exemplificação gráfica do cartão em todos os formulários do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produto</w:t>
      </w:r>
      <w:r w:rsidR="008E4573">
        <w:rPr>
          <w:i w:val="0"/>
          <w:color w:val="auto"/>
          <w:sz w:val="24"/>
          <w:szCs w:val="24"/>
        </w:rPr>
        <w:t>; (viii) t</w:t>
      </w:r>
      <w:r w:rsidR="008E4573" w:rsidRPr="008E4573">
        <w:rPr>
          <w:i w:val="0"/>
          <w:color w:val="auto"/>
          <w:sz w:val="24"/>
          <w:szCs w:val="24"/>
        </w:rPr>
        <w:t>elesaque: vedada a contratação por telefone (admite-se apenas oferta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acompanhada de informações mínimas – valor do saque, juros, encargos e CET)</w:t>
      </w:r>
      <w:r w:rsidR="008E4573">
        <w:rPr>
          <w:i w:val="0"/>
          <w:color w:val="auto"/>
          <w:sz w:val="24"/>
          <w:szCs w:val="24"/>
        </w:rPr>
        <w:t>; (ix) s</w:t>
      </w:r>
      <w:r w:rsidR="008E4573" w:rsidRPr="008E4573">
        <w:rPr>
          <w:i w:val="0"/>
          <w:color w:val="auto"/>
          <w:sz w:val="24"/>
          <w:szCs w:val="24"/>
        </w:rPr>
        <w:t>aques no cartão: até 70% do limite disponível</w:t>
      </w:r>
      <w:r w:rsidR="008E4573">
        <w:rPr>
          <w:i w:val="0"/>
          <w:color w:val="auto"/>
          <w:sz w:val="24"/>
          <w:szCs w:val="24"/>
        </w:rPr>
        <w:t>. b) m</w:t>
      </w:r>
      <w:r w:rsidR="00811543" w:rsidRPr="00811543">
        <w:rPr>
          <w:i w:val="0"/>
          <w:color w:val="auto"/>
          <w:sz w:val="24"/>
          <w:szCs w:val="24"/>
        </w:rPr>
        <w:t>edidas junto ao INSS: informações mais claras no Demonstrativo de Crédito em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 xml:space="preserve">Benefício e </w:t>
      </w:r>
      <w:r w:rsidR="008E4573">
        <w:rPr>
          <w:i w:val="0"/>
          <w:color w:val="auto"/>
          <w:sz w:val="24"/>
          <w:szCs w:val="24"/>
        </w:rPr>
        <w:t>h</w:t>
      </w:r>
      <w:r w:rsidR="00811543" w:rsidRPr="00811543">
        <w:rPr>
          <w:i w:val="0"/>
          <w:color w:val="auto"/>
          <w:sz w:val="24"/>
          <w:szCs w:val="24"/>
        </w:rPr>
        <w:t xml:space="preserve">istórico de </w:t>
      </w:r>
      <w:r w:rsidR="008E4573">
        <w:rPr>
          <w:i w:val="0"/>
          <w:color w:val="auto"/>
          <w:sz w:val="24"/>
          <w:szCs w:val="24"/>
        </w:rPr>
        <w:t>c</w:t>
      </w:r>
      <w:r w:rsidR="00811543" w:rsidRPr="00811543">
        <w:rPr>
          <w:i w:val="0"/>
          <w:color w:val="auto"/>
          <w:sz w:val="24"/>
          <w:szCs w:val="24"/>
        </w:rPr>
        <w:t>onsignação do INSS (identificação do produto, banco e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respectivo SAC)</w:t>
      </w:r>
      <w:r w:rsidR="008E4573">
        <w:rPr>
          <w:i w:val="0"/>
          <w:color w:val="auto"/>
          <w:sz w:val="24"/>
          <w:szCs w:val="24"/>
        </w:rPr>
        <w:t>;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E4573">
        <w:rPr>
          <w:i w:val="0"/>
          <w:color w:val="auto"/>
          <w:sz w:val="24"/>
          <w:szCs w:val="24"/>
        </w:rPr>
        <w:t xml:space="preserve">e, c) </w:t>
      </w:r>
      <w:r w:rsidR="00811543" w:rsidRPr="00811543">
        <w:rPr>
          <w:i w:val="0"/>
          <w:color w:val="auto"/>
          <w:sz w:val="24"/>
          <w:szCs w:val="24"/>
        </w:rPr>
        <w:t xml:space="preserve">Campanha de orientação: voltada a consumidores e </w:t>
      </w:r>
      <w:r w:rsidR="00811543" w:rsidRPr="002C4146">
        <w:rPr>
          <w:color w:val="auto"/>
          <w:sz w:val="24"/>
          <w:szCs w:val="24"/>
        </w:rPr>
        <w:t>stakeholders</w:t>
      </w:r>
      <w:r w:rsidR="00811543" w:rsidRPr="00811543">
        <w:rPr>
          <w:i w:val="0"/>
          <w:color w:val="auto"/>
          <w:sz w:val="24"/>
          <w:szCs w:val="24"/>
        </w:rPr>
        <w:t>, esclarecendo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funcionamento e características do produto.</w:t>
      </w:r>
      <w:r w:rsidR="008E4573">
        <w:rPr>
          <w:i w:val="0"/>
          <w:color w:val="auto"/>
          <w:sz w:val="24"/>
          <w:szCs w:val="24"/>
        </w:rPr>
        <w:t xml:space="preserve"> Esclareceu que a FEBRABAN acompanha as reclamações que vêm da </w:t>
      </w:r>
      <w:r w:rsidR="008E4573" w:rsidRPr="008E4573">
        <w:rPr>
          <w:i w:val="0"/>
          <w:color w:val="auto"/>
          <w:sz w:val="24"/>
          <w:szCs w:val="24"/>
        </w:rPr>
        <w:t>SENACON, dos PROCONs</w:t>
      </w:r>
      <w:r w:rsidR="008E4573">
        <w:rPr>
          <w:i w:val="0"/>
          <w:color w:val="auto"/>
          <w:sz w:val="24"/>
          <w:szCs w:val="24"/>
        </w:rPr>
        <w:t xml:space="preserve"> e </w:t>
      </w:r>
      <w:r w:rsidR="008E4573" w:rsidRPr="008E4573">
        <w:rPr>
          <w:i w:val="0"/>
          <w:color w:val="auto"/>
          <w:sz w:val="24"/>
          <w:szCs w:val="24"/>
        </w:rPr>
        <w:t>do Banco Central</w:t>
      </w:r>
      <w:r w:rsidR="008E4573">
        <w:rPr>
          <w:i w:val="0"/>
          <w:color w:val="auto"/>
          <w:sz w:val="24"/>
          <w:szCs w:val="24"/>
        </w:rPr>
        <w:t>, sendo que a partir dessas reclamações, criou-se um importante espaço de diálogo com a Ouvidoria do INSS</w:t>
      </w:r>
      <w:r w:rsidR="00013C67">
        <w:rPr>
          <w:i w:val="0"/>
          <w:color w:val="auto"/>
          <w:sz w:val="24"/>
          <w:szCs w:val="24"/>
        </w:rPr>
        <w:t xml:space="preserve"> e com o Consumidor.gov.br., destacou que o grande volume de reclamações, levou a FEBRABAN a sentar novamente com os bancos para discutir novas medidas para o fortalecimento e aperfeiçoamento da autorregulação e as enumerou: (i)</w:t>
      </w:r>
      <w:r w:rsidR="00013C67" w:rsidRPr="00013C67">
        <w:t xml:space="preserve"> </w:t>
      </w:r>
      <w:r w:rsidR="00013C67">
        <w:rPr>
          <w:i w:val="0"/>
          <w:color w:val="auto"/>
          <w:sz w:val="24"/>
          <w:szCs w:val="24"/>
        </w:rPr>
        <w:t>q</w:t>
      </w:r>
      <w:r w:rsidR="00013C67" w:rsidRPr="00013C67">
        <w:rPr>
          <w:i w:val="0"/>
          <w:color w:val="auto"/>
          <w:sz w:val="24"/>
          <w:szCs w:val="24"/>
        </w:rPr>
        <w:t>ualidade das contratações</w:t>
      </w:r>
      <w:r w:rsidR="00013C67">
        <w:rPr>
          <w:i w:val="0"/>
          <w:color w:val="auto"/>
          <w:sz w:val="24"/>
          <w:szCs w:val="24"/>
        </w:rPr>
        <w:t>: a</w:t>
      </w:r>
      <w:r w:rsidR="00013C67" w:rsidRPr="00013C67">
        <w:rPr>
          <w:i w:val="0"/>
          <w:color w:val="auto"/>
          <w:sz w:val="24"/>
          <w:szCs w:val="24"/>
        </w:rPr>
        <w:t>nálise e validação dos contratos e demais instrumentos de formalização das</w:t>
      </w:r>
      <w:r w:rsidR="00AD4ABC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operações de crédito consignado, independente análise feita pelo</w:t>
      </w:r>
      <w:r w:rsidR="00013C67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correspondente (novembro de 2020)</w:t>
      </w:r>
      <w:r w:rsidR="00013C67">
        <w:rPr>
          <w:i w:val="0"/>
          <w:color w:val="auto"/>
          <w:sz w:val="24"/>
          <w:szCs w:val="24"/>
        </w:rPr>
        <w:t>; (ii) r</w:t>
      </w:r>
      <w:r w:rsidR="00013C67" w:rsidRPr="00013C67">
        <w:rPr>
          <w:i w:val="0"/>
          <w:color w:val="auto"/>
          <w:sz w:val="24"/>
          <w:szCs w:val="24"/>
        </w:rPr>
        <w:t>estrição de remuneração</w:t>
      </w:r>
      <w:r w:rsidR="00013C67">
        <w:rPr>
          <w:i w:val="0"/>
          <w:color w:val="auto"/>
          <w:sz w:val="24"/>
          <w:szCs w:val="24"/>
        </w:rPr>
        <w:t>: p</w:t>
      </w:r>
      <w:r w:rsidR="00013C67" w:rsidRPr="00013C67">
        <w:rPr>
          <w:i w:val="0"/>
          <w:color w:val="auto"/>
          <w:sz w:val="24"/>
          <w:szCs w:val="24"/>
        </w:rPr>
        <w:t>roibição de remuneração de novas operações de crédito consignado em prazo</w:t>
      </w:r>
      <w:r w:rsidR="00013C67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 xml:space="preserve">inferior a 90 </w:t>
      </w:r>
      <w:del w:id="209" w:author="SPREV" w:date="2021-03-21T21:12:00Z">
        <w:r w:rsidR="00013C67" w:rsidRPr="00013C67" w:rsidDel="001D1EF1">
          <w:rPr>
            <w:i w:val="0"/>
            <w:color w:val="auto"/>
            <w:sz w:val="24"/>
            <w:szCs w:val="24"/>
          </w:rPr>
          <w:delText xml:space="preserve">(noventa) </w:delText>
        </w:r>
      </w:del>
      <w:r w:rsidR="00013C67" w:rsidRPr="00013C67">
        <w:rPr>
          <w:i w:val="0"/>
          <w:color w:val="auto"/>
          <w:sz w:val="24"/>
          <w:szCs w:val="24"/>
        </w:rPr>
        <w:t>dias contados da liquidação antecipada (dezembro de</w:t>
      </w:r>
    </w:p>
    <w:p w14:paraId="556157EF" w14:textId="42BE828C" w:rsidR="0029686A" w:rsidRDefault="001D1EF1" w:rsidP="002C4146">
      <w:pPr>
        <w:spacing w:after="0"/>
        <w:ind w:left="0" w:right="0" w:firstLine="0"/>
        <w:rPr>
          <w:i w:val="0"/>
          <w:color w:val="auto"/>
          <w:sz w:val="24"/>
          <w:szCs w:val="24"/>
        </w:rPr>
      </w:pPr>
      <w:ins w:id="210" w:author="SPREV" w:date="2021-03-21T21:13:00Z">
        <w:r>
          <w:rPr>
            <w:i w:val="0"/>
            <w:color w:val="auto"/>
            <w:sz w:val="24"/>
            <w:szCs w:val="24"/>
          </w:rPr>
          <w:t xml:space="preserve"> </w:t>
        </w:r>
      </w:ins>
      <w:r w:rsidR="00013C67" w:rsidRPr="00013C67">
        <w:rPr>
          <w:i w:val="0"/>
          <w:color w:val="auto"/>
          <w:sz w:val="24"/>
          <w:szCs w:val="24"/>
        </w:rPr>
        <w:t>2020)</w:t>
      </w:r>
      <w:r w:rsidR="00013C67">
        <w:rPr>
          <w:i w:val="0"/>
          <w:color w:val="auto"/>
          <w:sz w:val="24"/>
          <w:szCs w:val="24"/>
        </w:rPr>
        <w:t>; (iii) d</w:t>
      </w:r>
      <w:r w:rsidR="00013C67" w:rsidRPr="00013C67">
        <w:rPr>
          <w:i w:val="0"/>
          <w:color w:val="auto"/>
          <w:sz w:val="24"/>
          <w:szCs w:val="24"/>
        </w:rPr>
        <w:t>ivulgação dos correspondentes excluídos</w:t>
      </w:r>
      <w:r w:rsidR="00013C67">
        <w:rPr>
          <w:i w:val="0"/>
          <w:color w:val="auto"/>
          <w:sz w:val="24"/>
          <w:szCs w:val="24"/>
        </w:rPr>
        <w:t>: d</w:t>
      </w:r>
      <w:r w:rsidR="00013C67" w:rsidRPr="00013C67">
        <w:rPr>
          <w:i w:val="0"/>
          <w:color w:val="auto"/>
          <w:sz w:val="24"/>
          <w:szCs w:val="24"/>
        </w:rPr>
        <w:t>ivulgação dos correspondentes definitivamente suspensos (jan. 2021)</w:t>
      </w:r>
      <w:r w:rsidR="00013C67">
        <w:rPr>
          <w:i w:val="0"/>
          <w:color w:val="auto"/>
          <w:sz w:val="24"/>
          <w:szCs w:val="24"/>
        </w:rPr>
        <w:t>; (iv) m</w:t>
      </w:r>
      <w:r w:rsidR="00013C67" w:rsidRPr="00013C67">
        <w:rPr>
          <w:i w:val="0"/>
          <w:color w:val="auto"/>
          <w:sz w:val="24"/>
          <w:szCs w:val="24"/>
        </w:rPr>
        <w:t>aior rigor na apuração da conformidade</w:t>
      </w:r>
      <w:r w:rsidR="00013C67">
        <w:rPr>
          <w:i w:val="0"/>
          <w:color w:val="auto"/>
          <w:sz w:val="24"/>
          <w:szCs w:val="24"/>
        </w:rPr>
        <w:t>: a</w:t>
      </w:r>
      <w:r w:rsidR="00013C67" w:rsidRPr="00013C67">
        <w:rPr>
          <w:i w:val="0"/>
          <w:color w:val="auto"/>
          <w:sz w:val="24"/>
          <w:szCs w:val="24"/>
        </w:rPr>
        <w:t>lteração do índice de reclamações procedentes de 0,08% para 0,06% da carteira</w:t>
      </w:r>
      <w:r w:rsidR="00013C67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ativa (válido a partir de janeiro de 2021)</w:t>
      </w:r>
      <w:r w:rsidR="00013C67">
        <w:rPr>
          <w:i w:val="0"/>
          <w:color w:val="auto"/>
          <w:sz w:val="24"/>
          <w:szCs w:val="24"/>
        </w:rPr>
        <w:t xml:space="preserve">; (v) </w:t>
      </w:r>
      <w:r w:rsidR="00013C67" w:rsidRPr="002C4146">
        <w:rPr>
          <w:color w:val="auto"/>
          <w:sz w:val="24"/>
          <w:szCs w:val="24"/>
        </w:rPr>
        <w:t>workshop</w:t>
      </w:r>
      <w:r w:rsidR="00013C67" w:rsidRPr="00013C67">
        <w:rPr>
          <w:i w:val="0"/>
          <w:color w:val="auto"/>
          <w:sz w:val="24"/>
          <w:szCs w:val="24"/>
        </w:rPr>
        <w:t xml:space="preserve"> com correspondentes para orientação e engajamento – dez./20</w:t>
      </w:r>
      <w:r w:rsidR="00013C67">
        <w:rPr>
          <w:i w:val="0"/>
          <w:color w:val="auto"/>
          <w:sz w:val="24"/>
          <w:szCs w:val="24"/>
        </w:rPr>
        <w:t>; e (vi) r</w:t>
      </w:r>
      <w:r w:rsidR="00013C67" w:rsidRPr="00013C67">
        <w:rPr>
          <w:i w:val="0"/>
          <w:color w:val="auto"/>
          <w:sz w:val="24"/>
          <w:szCs w:val="24"/>
        </w:rPr>
        <w:t xml:space="preserve">esponsabilização dos correspondentes pessoas físicas </w:t>
      </w:r>
      <w:r w:rsidR="00013C67">
        <w:rPr>
          <w:i w:val="0"/>
          <w:color w:val="auto"/>
          <w:sz w:val="24"/>
          <w:szCs w:val="24"/>
        </w:rPr>
        <w:t>(</w:t>
      </w:r>
      <w:r w:rsidR="00013C67" w:rsidRPr="00013C67">
        <w:rPr>
          <w:i w:val="0"/>
          <w:color w:val="auto"/>
          <w:sz w:val="24"/>
          <w:szCs w:val="24"/>
        </w:rPr>
        <w:t xml:space="preserve">em estudo </w:t>
      </w:r>
      <w:r w:rsidR="00013C67">
        <w:rPr>
          <w:i w:val="0"/>
          <w:color w:val="auto"/>
          <w:sz w:val="24"/>
          <w:szCs w:val="24"/>
        </w:rPr>
        <w:t xml:space="preserve">– </w:t>
      </w:r>
      <w:r w:rsidR="00013C67" w:rsidRPr="00013C67">
        <w:rPr>
          <w:i w:val="0"/>
          <w:color w:val="auto"/>
          <w:sz w:val="24"/>
          <w:szCs w:val="24"/>
        </w:rPr>
        <w:t>medidas</w:t>
      </w:r>
      <w:r w:rsidR="00013C67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administrativas; certificação).</w:t>
      </w:r>
      <w:r w:rsidR="00AD4ABC">
        <w:rPr>
          <w:i w:val="0"/>
          <w:color w:val="auto"/>
          <w:sz w:val="24"/>
          <w:szCs w:val="24"/>
        </w:rPr>
        <w:t xml:space="preserve"> Destacou o aumento do </w:t>
      </w:r>
      <w:r w:rsidR="00AD4ABC" w:rsidRPr="002C4146">
        <w:rPr>
          <w:color w:val="auto"/>
          <w:sz w:val="24"/>
          <w:szCs w:val="24"/>
        </w:rPr>
        <w:t>rating</w:t>
      </w:r>
      <w:r w:rsidR="00AD4ABC">
        <w:rPr>
          <w:i w:val="0"/>
          <w:color w:val="auto"/>
          <w:sz w:val="24"/>
          <w:szCs w:val="24"/>
        </w:rPr>
        <w:t xml:space="preserve"> de reclamações para que o processo de apuração seja mais rigoroso, mas ressaltou também, a ação de orientação para </w:t>
      </w:r>
      <w:del w:id="211" w:author="Larissa Claudia Lopes de Araujo - SPREV" w:date="2021-03-22T09:34:00Z">
        <w:r w:rsidR="00AD4ABC" w:rsidDel="00BF6677">
          <w:rPr>
            <w:i w:val="0"/>
            <w:color w:val="auto"/>
            <w:sz w:val="24"/>
            <w:szCs w:val="24"/>
          </w:rPr>
          <w:delText xml:space="preserve">orientar </w:delText>
        </w:r>
      </w:del>
      <w:r w:rsidR="00AD4ABC" w:rsidRPr="00AD4ABC">
        <w:rPr>
          <w:i w:val="0"/>
          <w:color w:val="auto"/>
          <w:sz w:val="24"/>
          <w:szCs w:val="24"/>
        </w:rPr>
        <w:t>os correspondentes bancários</w:t>
      </w:r>
      <w:r w:rsidR="00AD4ABC">
        <w:rPr>
          <w:i w:val="0"/>
          <w:color w:val="auto"/>
          <w:sz w:val="24"/>
          <w:szCs w:val="24"/>
        </w:rPr>
        <w:t xml:space="preserve">, através de um </w:t>
      </w:r>
      <w:r w:rsidR="00AD4ABC" w:rsidRPr="00AD4ABC">
        <w:rPr>
          <w:iCs/>
          <w:color w:val="auto"/>
          <w:sz w:val="24"/>
          <w:szCs w:val="24"/>
        </w:rPr>
        <w:t>workshop</w:t>
      </w:r>
      <w:r w:rsidR="00AD4ABC">
        <w:rPr>
          <w:i w:val="0"/>
          <w:color w:val="auto"/>
          <w:sz w:val="24"/>
          <w:szCs w:val="24"/>
        </w:rPr>
        <w:t xml:space="preserve"> na </w:t>
      </w:r>
      <w:r w:rsidR="00AD4ABC" w:rsidRPr="00AD4ABC">
        <w:rPr>
          <w:iCs/>
          <w:color w:val="auto"/>
          <w:sz w:val="24"/>
          <w:szCs w:val="24"/>
        </w:rPr>
        <w:t>Web</w:t>
      </w:r>
      <w:r w:rsidR="00AD4ABC">
        <w:rPr>
          <w:i w:val="0"/>
          <w:color w:val="auto"/>
          <w:sz w:val="24"/>
          <w:szCs w:val="24"/>
        </w:rPr>
        <w:t xml:space="preserve">, </w:t>
      </w:r>
      <w:del w:id="212" w:author="Larissa Claudia Lopes de Araujo - SPREV" w:date="2021-03-22T09:35:00Z">
        <w:r w:rsidR="00AD4ABC" w:rsidDel="00BF6677">
          <w:rPr>
            <w:i w:val="0"/>
            <w:color w:val="auto"/>
            <w:sz w:val="24"/>
            <w:szCs w:val="24"/>
          </w:rPr>
          <w:delText xml:space="preserve">por meio de </w:delText>
        </w:r>
      </w:del>
      <w:r w:rsidR="00AD4ABC">
        <w:rPr>
          <w:i w:val="0"/>
          <w:color w:val="auto"/>
          <w:sz w:val="24"/>
          <w:szCs w:val="24"/>
        </w:rPr>
        <w:t xml:space="preserve">uma </w:t>
      </w:r>
      <w:r w:rsidR="00AD4ABC" w:rsidRPr="00AD4ABC">
        <w:rPr>
          <w:iCs/>
          <w:color w:val="auto"/>
          <w:sz w:val="24"/>
          <w:szCs w:val="24"/>
        </w:rPr>
        <w:t>Live</w:t>
      </w:r>
      <w:del w:id="213" w:author="Larissa Claudia Lopes de Araujo - SPREV" w:date="2021-03-22T09:35:00Z">
        <w:r w:rsidR="00AD4ABC" w:rsidDel="00BF6677">
          <w:rPr>
            <w:i w:val="0"/>
            <w:color w:val="auto"/>
            <w:sz w:val="24"/>
            <w:szCs w:val="24"/>
          </w:rPr>
          <w:delText>,</w:delText>
        </w:r>
      </w:del>
      <w:r w:rsidR="00AD4ABC">
        <w:rPr>
          <w:i w:val="0"/>
          <w:color w:val="auto"/>
          <w:sz w:val="24"/>
          <w:szCs w:val="24"/>
        </w:rPr>
        <w:t xml:space="preserve"> que já conta com mais de 7.000 acessos. Prosseguiu informando que existe uma discussão junto às certificadoras, na busca de viabilizar uma forma de responsabilizar os correspondentes pessoa física (pastinhas),</w:t>
      </w:r>
      <w:r w:rsidR="00AD4ABC" w:rsidRPr="00AD4ABC">
        <w:t xml:space="preserve"> </w:t>
      </w:r>
      <w:r w:rsidR="00AD4ABC" w:rsidRPr="00AD4ABC">
        <w:rPr>
          <w:i w:val="0"/>
          <w:color w:val="auto"/>
          <w:sz w:val="24"/>
          <w:szCs w:val="24"/>
        </w:rPr>
        <w:t>aplica</w:t>
      </w:r>
      <w:r w:rsidR="00AD4ABC">
        <w:rPr>
          <w:i w:val="0"/>
          <w:color w:val="auto"/>
          <w:sz w:val="24"/>
          <w:szCs w:val="24"/>
        </w:rPr>
        <w:t>ndo</w:t>
      </w:r>
      <w:r w:rsidR="00AD4ABC" w:rsidRPr="00AD4ABC">
        <w:rPr>
          <w:i w:val="0"/>
          <w:color w:val="auto"/>
          <w:sz w:val="24"/>
          <w:szCs w:val="24"/>
        </w:rPr>
        <w:t xml:space="preserve"> algum</w:t>
      </w:r>
      <w:r w:rsidR="00AD4ABC">
        <w:rPr>
          <w:i w:val="0"/>
          <w:color w:val="auto"/>
          <w:sz w:val="24"/>
          <w:szCs w:val="24"/>
        </w:rPr>
        <w:t xml:space="preserve"> tipo de</w:t>
      </w:r>
      <w:r w:rsidR="00AD4ABC" w:rsidRPr="00AD4ABC">
        <w:rPr>
          <w:i w:val="0"/>
          <w:color w:val="auto"/>
          <w:sz w:val="24"/>
          <w:szCs w:val="24"/>
        </w:rPr>
        <w:t xml:space="preserve"> medida administrativa</w:t>
      </w:r>
      <w:r w:rsidR="00AD4ABC">
        <w:rPr>
          <w:i w:val="0"/>
          <w:color w:val="auto"/>
          <w:sz w:val="24"/>
          <w:szCs w:val="24"/>
        </w:rPr>
        <w:t xml:space="preserve">, a fim de contribuir para as boas-práticas de mercado. Falou que, no âmbito do comitê, </w:t>
      </w:r>
      <w:r w:rsidR="00173B59">
        <w:rPr>
          <w:i w:val="0"/>
          <w:color w:val="auto"/>
          <w:sz w:val="24"/>
          <w:szCs w:val="24"/>
        </w:rPr>
        <w:t xml:space="preserve">foi aprovado </w:t>
      </w:r>
      <w:r w:rsidR="00173B59" w:rsidRPr="00173B59">
        <w:rPr>
          <w:i w:val="0"/>
          <w:color w:val="auto"/>
          <w:sz w:val="24"/>
          <w:szCs w:val="24"/>
        </w:rPr>
        <w:t>um plano de monitoramento que avalia as reclamações que chegam por meio do “Não me Perturbe”, para saber se</w:t>
      </w:r>
      <w:r w:rsidR="00173B59">
        <w:rPr>
          <w:i w:val="0"/>
          <w:color w:val="auto"/>
          <w:sz w:val="24"/>
          <w:szCs w:val="24"/>
        </w:rPr>
        <w:t xml:space="preserve"> </w:t>
      </w:r>
      <w:r w:rsidR="00173B59" w:rsidRPr="00173B59">
        <w:rPr>
          <w:i w:val="0"/>
          <w:color w:val="auto"/>
          <w:sz w:val="24"/>
          <w:szCs w:val="24"/>
        </w:rPr>
        <w:t xml:space="preserve">os bancos </w:t>
      </w:r>
      <w:r w:rsidR="003005C6">
        <w:rPr>
          <w:i w:val="0"/>
          <w:color w:val="auto"/>
          <w:sz w:val="24"/>
          <w:szCs w:val="24"/>
        </w:rPr>
        <w:t xml:space="preserve">realmente </w:t>
      </w:r>
      <w:r w:rsidR="00173B59" w:rsidRPr="00173B59">
        <w:rPr>
          <w:i w:val="0"/>
          <w:color w:val="auto"/>
          <w:sz w:val="24"/>
          <w:szCs w:val="24"/>
        </w:rPr>
        <w:t xml:space="preserve">estão suspendendo o relacionamento com aqueles correspondentes que </w:t>
      </w:r>
      <w:r w:rsidR="003005C6">
        <w:rPr>
          <w:i w:val="0"/>
          <w:color w:val="auto"/>
          <w:sz w:val="24"/>
          <w:szCs w:val="24"/>
        </w:rPr>
        <w:t>foram</w:t>
      </w:r>
      <w:r w:rsidR="00173B59" w:rsidRPr="00173B59">
        <w:rPr>
          <w:i w:val="0"/>
          <w:color w:val="auto"/>
          <w:sz w:val="24"/>
          <w:szCs w:val="24"/>
        </w:rPr>
        <w:t xml:space="preserve"> suspensos</w:t>
      </w:r>
      <w:r w:rsidR="00173B59">
        <w:rPr>
          <w:i w:val="0"/>
          <w:color w:val="auto"/>
          <w:sz w:val="24"/>
          <w:szCs w:val="24"/>
        </w:rPr>
        <w:t xml:space="preserve">, além da criação de </w:t>
      </w:r>
      <w:r w:rsidR="00173B59" w:rsidRPr="00173B59">
        <w:rPr>
          <w:i w:val="0"/>
          <w:color w:val="auto"/>
          <w:sz w:val="24"/>
          <w:szCs w:val="24"/>
        </w:rPr>
        <w:t>questionários com os bancos</w:t>
      </w:r>
      <w:r w:rsidR="00173B59">
        <w:rPr>
          <w:i w:val="0"/>
          <w:color w:val="auto"/>
          <w:sz w:val="24"/>
          <w:szCs w:val="24"/>
        </w:rPr>
        <w:t xml:space="preserve"> para </w:t>
      </w:r>
      <w:del w:id="214" w:author="Larissa Claudia Lopes de Araujo - SPREV" w:date="2021-03-22T09:36:00Z">
        <w:r w:rsidR="00173B59" w:rsidDel="00BF6677">
          <w:rPr>
            <w:i w:val="0"/>
            <w:color w:val="auto"/>
            <w:sz w:val="24"/>
            <w:szCs w:val="24"/>
          </w:rPr>
          <w:delText xml:space="preserve">um </w:delText>
        </w:r>
      </w:del>
      <w:r w:rsidR="00173B59">
        <w:rPr>
          <w:i w:val="0"/>
          <w:color w:val="auto"/>
          <w:sz w:val="24"/>
          <w:szCs w:val="24"/>
        </w:rPr>
        <w:t>acompanhamento de forma permanente. Pontuou que o “Não me Perturbe” tem atualmente</w:t>
      </w:r>
      <w:r w:rsidR="00B55470">
        <w:rPr>
          <w:i w:val="0"/>
          <w:color w:val="auto"/>
          <w:sz w:val="24"/>
          <w:szCs w:val="24"/>
        </w:rPr>
        <w:t>,</w:t>
      </w:r>
      <w:r w:rsidR="00173B59">
        <w:rPr>
          <w:i w:val="0"/>
          <w:color w:val="auto"/>
          <w:sz w:val="24"/>
          <w:szCs w:val="24"/>
        </w:rPr>
        <w:t xml:space="preserve"> mais de 1.200.000 </w:t>
      </w:r>
      <w:del w:id="215" w:author="SPREV" w:date="2021-03-21T21:15:00Z">
        <w:r w:rsidR="00173B59" w:rsidDel="001D1EF1">
          <w:rPr>
            <w:i w:val="0"/>
            <w:color w:val="auto"/>
            <w:sz w:val="24"/>
            <w:szCs w:val="24"/>
          </w:rPr>
          <w:delText xml:space="preserve">de </w:delText>
        </w:r>
      </w:del>
      <w:r w:rsidR="00173B59">
        <w:rPr>
          <w:i w:val="0"/>
          <w:color w:val="auto"/>
          <w:sz w:val="24"/>
          <w:szCs w:val="24"/>
        </w:rPr>
        <w:t xml:space="preserve">consumidores cadastrados para </w:t>
      </w:r>
      <w:r w:rsidR="00173B59" w:rsidRPr="00173B59">
        <w:rPr>
          <w:i w:val="0"/>
          <w:color w:val="auto"/>
          <w:sz w:val="24"/>
          <w:szCs w:val="24"/>
        </w:rPr>
        <w:t>não receber ofertas de consignado</w:t>
      </w:r>
      <w:r w:rsidR="00173B59">
        <w:rPr>
          <w:i w:val="0"/>
          <w:color w:val="auto"/>
          <w:sz w:val="24"/>
          <w:szCs w:val="24"/>
        </w:rPr>
        <w:t xml:space="preserve"> e que o </w:t>
      </w:r>
      <w:r w:rsidR="00173B59" w:rsidRPr="00173B59">
        <w:rPr>
          <w:i w:val="0"/>
          <w:color w:val="auto"/>
          <w:sz w:val="24"/>
          <w:szCs w:val="24"/>
        </w:rPr>
        <w:t xml:space="preserve">prazo para </w:t>
      </w:r>
      <w:r w:rsidR="00173B59">
        <w:rPr>
          <w:i w:val="0"/>
          <w:color w:val="auto"/>
          <w:sz w:val="24"/>
          <w:szCs w:val="24"/>
        </w:rPr>
        <w:t xml:space="preserve">que </w:t>
      </w:r>
      <w:r w:rsidR="00173B59" w:rsidRPr="00173B59">
        <w:rPr>
          <w:i w:val="0"/>
          <w:color w:val="auto"/>
          <w:sz w:val="24"/>
          <w:szCs w:val="24"/>
        </w:rPr>
        <w:t>esse</w:t>
      </w:r>
      <w:r w:rsidR="00173B59">
        <w:rPr>
          <w:i w:val="0"/>
          <w:color w:val="auto"/>
          <w:sz w:val="24"/>
          <w:szCs w:val="24"/>
        </w:rPr>
        <w:t xml:space="preserve"> </w:t>
      </w:r>
      <w:r w:rsidR="00173B59" w:rsidRPr="00173B59">
        <w:rPr>
          <w:i w:val="0"/>
          <w:color w:val="auto"/>
          <w:sz w:val="24"/>
          <w:szCs w:val="24"/>
        </w:rPr>
        <w:t>bloqueio</w:t>
      </w:r>
      <w:r w:rsidR="00173B59">
        <w:rPr>
          <w:i w:val="0"/>
          <w:color w:val="auto"/>
          <w:sz w:val="24"/>
          <w:szCs w:val="24"/>
        </w:rPr>
        <w:t xml:space="preserve"> ocorra é de até 30 dias. Mostrou que desde a criação da autorregulação do consignado</w:t>
      </w:r>
      <w:r w:rsidR="003005C6">
        <w:rPr>
          <w:i w:val="0"/>
          <w:color w:val="auto"/>
          <w:sz w:val="24"/>
          <w:szCs w:val="24"/>
        </w:rPr>
        <w:t>,</w:t>
      </w:r>
      <w:r w:rsidR="00173B59">
        <w:rPr>
          <w:i w:val="0"/>
          <w:color w:val="auto"/>
          <w:sz w:val="24"/>
          <w:szCs w:val="24"/>
        </w:rPr>
        <w:t xml:space="preserve"> já foram impostas 247 m</w:t>
      </w:r>
      <w:r w:rsidR="00173B59" w:rsidRPr="00173B59">
        <w:rPr>
          <w:i w:val="0"/>
          <w:color w:val="auto"/>
          <w:sz w:val="24"/>
          <w:szCs w:val="24"/>
        </w:rPr>
        <w:t xml:space="preserve">edidas administrativas </w:t>
      </w:r>
      <w:r w:rsidR="00173B59">
        <w:rPr>
          <w:i w:val="0"/>
          <w:color w:val="auto"/>
          <w:sz w:val="24"/>
          <w:szCs w:val="24"/>
        </w:rPr>
        <w:t xml:space="preserve">aos </w:t>
      </w:r>
      <w:r w:rsidR="00173B59" w:rsidRPr="00173B59">
        <w:rPr>
          <w:i w:val="0"/>
          <w:color w:val="auto"/>
          <w:sz w:val="24"/>
          <w:szCs w:val="24"/>
        </w:rPr>
        <w:t>correspondentes</w:t>
      </w:r>
      <w:r w:rsidR="00173B59">
        <w:rPr>
          <w:i w:val="0"/>
          <w:color w:val="auto"/>
          <w:sz w:val="24"/>
          <w:szCs w:val="24"/>
        </w:rPr>
        <w:t xml:space="preserve">, sendo que 9, foram suspenções permanentes. </w:t>
      </w:r>
      <w:r w:rsidR="003005C6">
        <w:rPr>
          <w:i w:val="0"/>
          <w:color w:val="auto"/>
          <w:sz w:val="24"/>
          <w:szCs w:val="24"/>
        </w:rPr>
        <w:t xml:space="preserve">Finalizando </w:t>
      </w:r>
      <w:r w:rsidR="00173B59">
        <w:rPr>
          <w:i w:val="0"/>
          <w:color w:val="auto"/>
          <w:sz w:val="24"/>
          <w:szCs w:val="24"/>
        </w:rPr>
        <w:t xml:space="preserve">sua apresentação, destacou a grande </w:t>
      </w:r>
      <w:r w:rsidR="00173B59" w:rsidRPr="00173B59">
        <w:rPr>
          <w:i w:val="0"/>
          <w:color w:val="auto"/>
          <w:sz w:val="24"/>
          <w:szCs w:val="24"/>
        </w:rPr>
        <w:t>campanha de orientação ao consumidor, desenvolv</w:t>
      </w:r>
      <w:r w:rsidR="00173B59">
        <w:rPr>
          <w:i w:val="0"/>
          <w:color w:val="auto"/>
          <w:sz w:val="24"/>
          <w:szCs w:val="24"/>
        </w:rPr>
        <w:t xml:space="preserve">ida juntamente </w:t>
      </w:r>
      <w:r w:rsidR="00173B59" w:rsidRPr="00173B59">
        <w:rPr>
          <w:i w:val="0"/>
          <w:color w:val="auto"/>
          <w:sz w:val="24"/>
          <w:szCs w:val="24"/>
        </w:rPr>
        <w:t>com os bancos</w:t>
      </w:r>
      <w:r w:rsidR="00173B59">
        <w:rPr>
          <w:i w:val="0"/>
          <w:color w:val="auto"/>
          <w:sz w:val="24"/>
          <w:szCs w:val="24"/>
        </w:rPr>
        <w:t xml:space="preserve"> e veiculada n</w:t>
      </w:r>
      <w:r w:rsidR="00173B59" w:rsidRPr="00173B59">
        <w:rPr>
          <w:i w:val="0"/>
          <w:color w:val="auto"/>
          <w:sz w:val="24"/>
          <w:szCs w:val="24"/>
        </w:rPr>
        <w:t>a TV aberta</w:t>
      </w:r>
      <w:r w:rsidR="00173B59">
        <w:rPr>
          <w:i w:val="0"/>
          <w:color w:val="auto"/>
          <w:sz w:val="24"/>
          <w:szCs w:val="24"/>
        </w:rPr>
        <w:t xml:space="preserve"> e em </w:t>
      </w:r>
      <w:r w:rsidR="00173B59" w:rsidRPr="00173B59">
        <w:rPr>
          <w:i w:val="0"/>
          <w:color w:val="auto"/>
          <w:sz w:val="24"/>
          <w:szCs w:val="24"/>
        </w:rPr>
        <w:t>mídia</w:t>
      </w:r>
      <w:r w:rsidR="00173B59">
        <w:rPr>
          <w:i w:val="0"/>
          <w:color w:val="auto"/>
          <w:sz w:val="24"/>
          <w:szCs w:val="24"/>
        </w:rPr>
        <w:t>s</w:t>
      </w:r>
      <w:r w:rsidR="00173B59" w:rsidRPr="00173B59">
        <w:rPr>
          <w:i w:val="0"/>
          <w:color w:val="auto"/>
          <w:sz w:val="24"/>
          <w:szCs w:val="24"/>
        </w:rPr>
        <w:t xml:space="preserve"> digita</w:t>
      </w:r>
      <w:r w:rsidR="00173B59">
        <w:rPr>
          <w:i w:val="0"/>
          <w:color w:val="auto"/>
          <w:sz w:val="24"/>
          <w:szCs w:val="24"/>
        </w:rPr>
        <w:t>is, e que teve o grande influenciador</w:t>
      </w:r>
      <w:r w:rsidR="003005C6">
        <w:rPr>
          <w:i w:val="0"/>
          <w:color w:val="auto"/>
          <w:sz w:val="24"/>
          <w:szCs w:val="24"/>
        </w:rPr>
        <w:t xml:space="preserve"> e</w:t>
      </w:r>
      <w:r w:rsidR="003005C6" w:rsidRPr="003005C6">
        <w:t xml:space="preserve"> </w:t>
      </w:r>
      <w:r w:rsidR="003005C6" w:rsidRPr="003005C6">
        <w:rPr>
          <w:i w:val="0"/>
          <w:color w:val="auto"/>
          <w:sz w:val="24"/>
          <w:szCs w:val="24"/>
        </w:rPr>
        <w:t>garoto-propaganda</w:t>
      </w:r>
      <w:r w:rsidR="003005C6">
        <w:rPr>
          <w:i w:val="0"/>
          <w:color w:val="auto"/>
          <w:sz w:val="24"/>
          <w:szCs w:val="24"/>
        </w:rPr>
        <w:t>, o ator</w:t>
      </w:r>
      <w:r w:rsidR="00173B59">
        <w:rPr>
          <w:i w:val="0"/>
          <w:color w:val="auto"/>
          <w:sz w:val="24"/>
          <w:szCs w:val="24"/>
        </w:rPr>
        <w:t xml:space="preserve"> Ary Fontoura, </w:t>
      </w:r>
      <w:del w:id="216" w:author="SPREV" w:date="2021-03-21T21:16:00Z">
        <w:r w:rsidR="00173B59" w:rsidDel="001D1EF1">
          <w:rPr>
            <w:i w:val="0"/>
            <w:color w:val="auto"/>
            <w:sz w:val="24"/>
            <w:szCs w:val="24"/>
          </w:rPr>
          <w:delText xml:space="preserve">dado </w:delText>
        </w:r>
      </w:del>
      <w:ins w:id="217" w:author="SPREV" w:date="2021-03-21T21:16:00Z">
        <w:r>
          <w:rPr>
            <w:i w:val="0"/>
            <w:color w:val="auto"/>
            <w:sz w:val="24"/>
            <w:szCs w:val="24"/>
          </w:rPr>
          <w:t xml:space="preserve">dada a </w:t>
        </w:r>
      </w:ins>
      <w:r w:rsidR="00173B59">
        <w:rPr>
          <w:i w:val="0"/>
          <w:color w:val="auto"/>
          <w:sz w:val="24"/>
          <w:szCs w:val="24"/>
        </w:rPr>
        <w:t>s</w:t>
      </w:r>
      <w:r w:rsidR="003005C6">
        <w:rPr>
          <w:i w:val="0"/>
          <w:color w:val="auto"/>
          <w:sz w:val="24"/>
          <w:szCs w:val="24"/>
        </w:rPr>
        <w:t xml:space="preserve">ua empatia e diálogo com aposentados e pensionistas. Concluiu afirmando que esse conjunto de medidas visa </w:t>
      </w:r>
      <w:ins w:id="218" w:author="Larissa Claudia Lopes de Araujo - SPREV" w:date="2021-03-22T09:39:00Z">
        <w:r w:rsidR="00526693">
          <w:rPr>
            <w:i w:val="0"/>
            <w:color w:val="auto"/>
            <w:sz w:val="24"/>
            <w:szCs w:val="24"/>
          </w:rPr>
          <w:t xml:space="preserve">a </w:t>
        </w:r>
      </w:ins>
      <w:del w:id="219" w:author="Larissa Claudia Lopes de Araujo - SPREV" w:date="2021-03-22T09:39:00Z">
        <w:r w:rsidR="003005C6" w:rsidDel="00526693">
          <w:rPr>
            <w:i w:val="0"/>
            <w:color w:val="auto"/>
            <w:sz w:val="24"/>
            <w:szCs w:val="24"/>
          </w:rPr>
          <w:delText xml:space="preserve">reduzir </w:delText>
        </w:r>
      </w:del>
      <w:ins w:id="220" w:author="Larissa Claudia Lopes de Araujo - SPREV" w:date="2021-03-22T09:39:00Z">
        <w:r w:rsidR="00526693">
          <w:rPr>
            <w:i w:val="0"/>
            <w:color w:val="auto"/>
            <w:sz w:val="24"/>
            <w:szCs w:val="24"/>
          </w:rPr>
          <w:t>redu</w:t>
        </w:r>
        <w:r w:rsidR="00526693">
          <w:rPr>
            <w:i w:val="0"/>
            <w:color w:val="auto"/>
            <w:sz w:val="24"/>
            <w:szCs w:val="24"/>
          </w:rPr>
          <w:t>ção</w:t>
        </w:r>
        <w:r w:rsidR="00526693">
          <w:rPr>
            <w:i w:val="0"/>
            <w:color w:val="auto"/>
            <w:sz w:val="24"/>
            <w:szCs w:val="24"/>
          </w:rPr>
          <w:t xml:space="preserve"> </w:t>
        </w:r>
        <w:r w:rsidR="00526693">
          <w:rPr>
            <w:i w:val="0"/>
            <w:color w:val="auto"/>
            <w:sz w:val="24"/>
            <w:szCs w:val="24"/>
          </w:rPr>
          <w:t>d</w:t>
        </w:r>
      </w:ins>
      <w:r w:rsidR="003005C6">
        <w:rPr>
          <w:i w:val="0"/>
          <w:color w:val="auto"/>
          <w:sz w:val="24"/>
          <w:szCs w:val="24"/>
        </w:rPr>
        <w:t>o número de reclamações, bem como tornar a oferta de consignado mais transparente</w:t>
      </w:r>
      <w:ins w:id="221" w:author="SPREV" w:date="2021-03-21T21:17:00Z">
        <w:r>
          <w:rPr>
            <w:i w:val="0"/>
            <w:color w:val="auto"/>
            <w:sz w:val="24"/>
            <w:szCs w:val="24"/>
          </w:rPr>
          <w:t>,</w:t>
        </w:r>
      </w:ins>
      <w:del w:id="222" w:author="SPREV" w:date="2021-03-21T21:17:00Z">
        <w:r w:rsidR="003005C6" w:rsidDel="001D1EF1">
          <w:rPr>
            <w:i w:val="0"/>
            <w:color w:val="auto"/>
            <w:sz w:val="24"/>
            <w:szCs w:val="24"/>
          </w:rPr>
          <w:delText xml:space="preserve"> e</w:delText>
        </w:r>
      </w:del>
      <w:r w:rsidR="003005C6">
        <w:rPr>
          <w:i w:val="0"/>
          <w:color w:val="auto"/>
          <w:sz w:val="24"/>
          <w:szCs w:val="24"/>
        </w:rPr>
        <w:t xml:space="preserve"> de modo que atenda </w:t>
      </w:r>
      <w:del w:id="223" w:author="SPREV" w:date="2021-03-21T21:17:00Z">
        <w:r w:rsidR="003005C6" w:rsidDel="001D1EF1">
          <w:rPr>
            <w:i w:val="0"/>
            <w:color w:val="auto"/>
            <w:sz w:val="24"/>
            <w:szCs w:val="24"/>
          </w:rPr>
          <w:delText>as</w:delText>
        </w:r>
      </w:del>
      <w:ins w:id="224" w:author="SPREV" w:date="2021-03-21T21:17:00Z">
        <w:r>
          <w:rPr>
            <w:i w:val="0"/>
            <w:color w:val="auto"/>
            <w:sz w:val="24"/>
            <w:szCs w:val="24"/>
          </w:rPr>
          <w:t>às</w:t>
        </w:r>
      </w:ins>
      <w:r w:rsidR="003005C6">
        <w:rPr>
          <w:i w:val="0"/>
          <w:color w:val="auto"/>
          <w:sz w:val="24"/>
          <w:szCs w:val="24"/>
        </w:rPr>
        <w:t xml:space="preserve"> necessidades dos consumidores brasileiros. Após a apresentação, o Sr. </w:t>
      </w:r>
      <w:del w:id="225" w:author="SPREV" w:date="2021-03-19T02:41:00Z">
        <w:r w:rsidR="003005C6" w:rsidDel="00687987">
          <w:rPr>
            <w:i w:val="0"/>
            <w:color w:val="auto"/>
            <w:sz w:val="24"/>
            <w:szCs w:val="24"/>
          </w:rPr>
          <w:delText>Benedito Adalberto Brunca</w:delText>
        </w:r>
      </w:del>
      <w:ins w:id="226" w:author="SPREV" w:date="2021-03-19T02:41:00Z">
        <w:r w:rsidR="00687987">
          <w:rPr>
            <w:i w:val="0"/>
            <w:color w:val="auto"/>
            <w:sz w:val="24"/>
            <w:szCs w:val="24"/>
          </w:rPr>
          <w:t>Presidente</w:t>
        </w:r>
      </w:ins>
      <w:r w:rsidR="003005C6">
        <w:rPr>
          <w:i w:val="0"/>
          <w:color w:val="auto"/>
          <w:sz w:val="24"/>
          <w:szCs w:val="24"/>
        </w:rPr>
        <w:t xml:space="preserve"> franqueou a palavra aos conselheiros presentes. De pronto, o Sr. </w:t>
      </w:r>
      <w:r w:rsidR="003005C6" w:rsidRPr="003005C6">
        <w:rPr>
          <w:i w:val="0"/>
          <w:color w:val="auto"/>
          <w:sz w:val="24"/>
          <w:szCs w:val="24"/>
        </w:rPr>
        <w:t xml:space="preserve">Fernando </w:t>
      </w:r>
      <w:del w:id="227" w:author="SPREV" w:date="2021-03-19T02:41:00Z">
        <w:r w:rsidR="003005C6" w:rsidRPr="003005C6" w:rsidDel="00687987">
          <w:rPr>
            <w:i w:val="0"/>
            <w:color w:val="auto"/>
            <w:sz w:val="24"/>
            <w:szCs w:val="24"/>
          </w:rPr>
          <w:delText xml:space="preserve">Antônio Duarte </w:delText>
        </w:r>
      </w:del>
      <w:r w:rsidR="003005C6" w:rsidRPr="003005C6">
        <w:rPr>
          <w:i w:val="0"/>
          <w:color w:val="auto"/>
          <w:sz w:val="24"/>
          <w:szCs w:val="24"/>
        </w:rPr>
        <w:t>Dantas</w:t>
      </w:r>
      <w:r w:rsidR="003005C6">
        <w:rPr>
          <w:i w:val="0"/>
          <w:color w:val="auto"/>
          <w:sz w:val="24"/>
          <w:szCs w:val="24"/>
        </w:rPr>
        <w:t xml:space="preserve"> parabenizou</w:t>
      </w:r>
      <w:r w:rsidR="00A64473">
        <w:rPr>
          <w:i w:val="0"/>
          <w:color w:val="auto"/>
          <w:sz w:val="24"/>
          <w:szCs w:val="24"/>
        </w:rPr>
        <w:t xml:space="preserve"> a </w:t>
      </w:r>
      <w:del w:id="228" w:author="SPREV" w:date="2021-03-21T21:18:00Z">
        <w:r w:rsidR="00A64473" w:rsidDel="001D1EF1">
          <w:rPr>
            <w:i w:val="0"/>
            <w:color w:val="auto"/>
            <w:sz w:val="24"/>
            <w:szCs w:val="24"/>
          </w:rPr>
          <w:delText xml:space="preserve">bela </w:delText>
        </w:r>
      </w:del>
      <w:r w:rsidR="00A64473">
        <w:rPr>
          <w:i w:val="0"/>
          <w:color w:val="auto"/>
          <w:sz w:val="24"/>
          <w:szCs w:val="24"/>
        </w:rPr>
        <w:t>iniciativa, destacou sua importância para frear o assédio que tanto prejudica os aposentados e perguntou ao Sr. Amaury se ele tinha conhecimento de uma</w:t>
      </w:r>
      <w:ins w:id="229" w:author="Larissa Claudia Lopes de Araujo - SPREV" w:date="2021-03-22T09:43:00Z">
        <w:r w:rsidR="00526693">
          <w:rPr>
            <w:i w:val="0"/>
            <w:color w:val="auto"/>
            <w:sz w:val="24"/>
            <w:szCs w:val="24"/>
          </w:rPr>
          <w:t xml:space="preserve"> oferta na</w:t>
        </w:r>
      </w:ins>
      <w:r w:rsidR="00A64473">
        <w:rPr>
          <w:i w:val="0"/>
          <w:color w:val="auto"/>
          <w:sz w:val="24"/>
          <w:szCs w:val="24"/>
        </w:rPr>
        <w:t xml:space="preserve"> modalidade de cartão sem anuidade que cobra um percentual do valor utilizado por ocasião de compras realizadas. Em resposta, o Sr. Amaury Martins </w:t>
      </w:r>
      <w:del w:id="230" w:author="SPREV" w:date="2021-03-22T02:24:00Z">
        <w:r w:rsidR="00A64473" w:rsidDel="00275879">
          <w:rPr>
            <w:i w:val="0"/>
            <w:color w:val="auto"/>
            <w:sz w:val="24"/>
            <w:szCs w:val="24"/>
          </w:rPr>
          <w:delText xml:space="preserve">de Oliva </w:delText>
        </w:r>
      </w:del>
      <w:del w:id="231" w:author="SPREV" w:date="2021-03-21T21:18:00Z">
        <w:r w:rsidR="00A64473" w:rsidDel="001D1EF1">
          <w:rPr>
            <w:i w:val="0"/>
            <w:color w:val="auto"/>
            <w:sz w:val="24"/>
            <w:szCs w:val="24"/>
          </w:rPr>
          <w:delText xml:space="preserve">disse </w:delText>
        </w:r>
      </w:del>
      <w:ins w:id="232" w:author="SPREV" w:date="2021-03-21T21:18:00Z">
        <w:r>
          <w:rPr>
            <w:i w:val="0"/>
            <w:color w:val="auto"/>
            <w:sz w:val="24"/>
            <w:szCs w:val="24"/>
          </w:rPr>
          <w:t xml:space="preserve">aduziu </w:t>
        </w:r>
      </w:ins>
      <w:del w:id="233" w:author="SPREV" w:date="2021-03-21T21:18:00Z">
        <w:r w:rsidR="00A64473" w:rsidDel="001D1EF1">
          <w:rPr>
            <w:i w:val="0"/>
            <w:color w:val="auto"/>
            <w:sz w:val="24"/>
            <w:szCs w:val="24"/>
          </w:rPr>
          <w:delText xml:space="preserve">que </w:delText>
        </w:r>
      </w:del>
      <w:r w:rsidR="00A64473">
        <w:rPr>
          <w:i w:val="0"/>
          <w:color w:val="auto"/>
          <w:sz w:val="24"/>
          <w:szCs w:val="24"/>
        </w:rPr>
        <w:t>desconhece</w:t>
      </w:r>
      <w:ins w:id="234" w:author="SPREV" w:date="2021-03-21T21:18:00Z">
        <w:r>
          <w:rPr>
            <w:i w:val="0"/>
            <w:color w:val="auto"/>
            <w:sz w:val="24"/>
            <w:szCs w:val="24"/>
          </w:rPr>
          <w:t>r</w:t>
        </w:r>
      </w:ins>
      <w:r w:rsidR="00A64473">
        <w:rPr>
          <w:i w:val="0"/>
          <w:color w:val="auto"/>
          <w:sz w:val="24"/>
          <w:szCs w:val="24"/>
        </w:rPr>
        <w:t xml:space="preserve"> tal prática e solicitou que lhe fosse enviado mais informações sobre o caso.</w:t>
      </w:r>
      <w:ins w:id="235" w:author="Larissa Claudia Lopes de Araujo - SPREV" w:date="2021-03-22T09:44:00Z">
        <w:r w:rsidR="00526693">
          <w:rPr>
            <w:i w:val="0"/>
            <w:color w:val="auto"/>
            <w:sz w:val="24"/>
            <w:szCs w:val="24"/>
          </w:rPr>
          <w:t xml:space="preserve"> O Sr. Ênio Mathias corroborou que fosse indicado tamb</w:t>
        </w:r>
      </w:ins>
      <w:ins w:id="236" w:author="Larissa Claudia Lopes de Araujo - SPREV" w:date="2021-03-22T09:45:00Z">
        <w:r w:rsidR="00526693">
          <w:rPr>
            <w:i w:val="0"/>
            <w:color w:val="auto"/>
            <w:sz w:val="24"/>
            <w:szCs w:val="24"/>
          </w:rPr>
          <w:t>ém a instituição. Aduziu a importância de se estudar o caso e retornar aos membros do Conselho as informaç</w:t>
        </w:r>
      </w:ins>
      <w:ins w:id="237" w:author="Larissa Claudia Lopes de Araujo - SPREV" w:date="2021-03-22T09:46:00Z">
        <w:r w:rsidR="00526693">
          <w:rPr>
            <w:i w:val="0"/>
            <w:color w:val="auto"/>
            <w:sz w:val="24"/>
            <w:szCs w:val="24"/>
          </w:rPr>
          <w:t>ões.</w:t>
        </w:r>
      </w:ins>
      <w:r w:rsidR="00A64473">
        <w:rPr>
          <w:i w:val="0"/>
          <w:color w:val="auto"/>
          <w:sz w:val="24"/>
          <w:szCs w:val="24"/>
        </w:rPr>
        <w:t xml:space="preserve"> Na sequência, o Sr. Evandro </w:t>
      </w:r>
      <w:del w:id="238" w:author="SPREV" w:date="2021-03-19T02:41:00Z">
        <w:r w:rsidR="00A64473" w:rsidDel="00687987">
          <w:rPr>
            <w:i w:val="0"/>
            <w:color w:val="auto"/>
            <w:sz w:val="24"/>
            <w:szCs w:val="24"/>
          </w:rPr>
          <w:delText xml:space="preserve">José </w:delText>
        </w:r>
      </w:del>
      <w:r w:rsidR="00A64473">
        <w:rPr>
          <w:i w:val="0"/>
          <w:color w:val="auto"/>
          <w:sz w:val="24"/>
          <w:szCs w:val="24"/>
        </w:rPr>
        <w:t xml:space="preserve">Morello perguntou como a FEBRABAN e </w:t>
      </w:r>
      <w:ins w:id="239" w:author="SPREV" w:date="2021-03-21T21:19:00Z">
        <w:r>
          <w:rPr>
            <w:i w:val="0"/>
            <w:color w:val="auto"/>
            <w:sz w:val="24"/>
            <w:szCs w:val="24"/>
          </w:rPr>
          <w:t xml:space="preserve">a </w:t>
        </w:r>
      </w:ins>
      <w:r w:rsidR="00A64473">
        <w:rPr>
          <w:i w:val="0"/>
          <w:color w:val="auto"/>
          <w:sz w:val="24"/>
          <w:szCs w:val="24"/>
        </w:rPr>
        <w:t xml:space="preserve">ABBC avaliam a atuação dos “pastinhas” após a elevação da margem consignável para 35%, solicitou </w:t>
      </w:r>
      <w:r w:rsidR="001907C8">
        <w:rPr>
          <w:i w:val="0"/>
          <w:color w:val="auto"/>
          <w:sz w:val="24"/>
          <w:szCs w:val="24"/>
        </w:rPr>
        <w:t xml:space="preserve">que seja </w:t>
      </w:r>
      <w:r w:rsidR="00A64473">
        <w:rPr>
          <w:i w:val="0"/>
          <w:color w:val="auto"/>
          <w:sz w:val="24"/>
          <w:szCs w:val="24"/>
        </w:rPr>
        <w:t>disponibiliz</w:t>
      </w:r>
      <w:r w:rsidR="001907C8">
        <w:rPr>
          <w:i w:val="0"/>
          <w:color w:val="auto"/>
          <w:sz w:val="24"/>
          <w:szCs w:val="24"/>
        </w:rPr>
        <w:t>ado</w:t>
      </w:r>
      <w:r w:rsidR="00A64473">
        <w:rPr>
          <w:i w:val="0"/>
          <w:color w:val="auto"/>
          <w:sz w:val="24"/>
          <w:szCs w:val="24"/>
        </w:rPr>
        <w:t xml:space="preserve"> um canal de comunicação </w:t>
      </w:r>
      <w:r w:rsidR="001907C8">
        <w:rPr>
          <w:i w:val="0"/>
          <w:color w:val="auto"/>
          <w:sz w:val="24"/>
          <w:szCs w:val="24"/>
        </w:rPr>
        <w:t xml:space="preserve">que facilite o diálogo e o comunicado de </w:t>
      </w:r>
      <w:r w:rsidR="001907C8" w:rsidRPr="001907C8">
        <w:rPr>
          <w:i w:val="0"/>
          <w:color w:val="auto"/>
          <w:sz w:val="24"/>
          <w:szCs w:val="24"/>
        </w:rPr>
        <w:t xml:space="preserve">irregularidade no crédito consignado </w:t>
      </w:r>
      <w:r w:rsidR="001907C8">
        <w:rPr>
          <w:i w:val="0"/>
          <w:color w:val="auto"/>
          <w:sz w:val="24"/>
          <w:szCs w:val="24"/>
        </w:rPr>
        <w:t xml:space="preserve">entre os aposentados e o INSS. Em resposta à solicitação do Sr. Evandro, o Sr. </w:t>
      </w:r>
      <w:r w:rsidR="001907C8" w:rsidRPr="001907C8">
        <w:rPr>
          <w:i w:val="0"/>
          <w:color w:val="auto"/>
          <w:sz w:val="24"/>
          <w:szCs w:val="24"/>
        </w:rPr>
        <w:t xml:space="preserve">Alessandro Roosevelt </w:t>
      </w:r>
      <w:del w:id="240" w:author="SPREV" w:date="2021-03-19T02:42:00Z">
        <w:r w:rsidR="001907C8" w:rsidRPr="001907C8" w:rsidDel="00687987">
          <w:rPr>
            <w:i w:val="0"/>
            <w:color w:val="auto"/>
            <w:sz w:val="24"/>
            <w:szCs w:val="24"/>
          </w:rPr>
          <w:delText>Silva Ribeiro</w:delText>
        </w:r>
        <w:r w:rsidR="001907C8" w:rsidDel="00687987">
          <w:rPr>
            <w:i w:val="0"/>
            <w:color w:val="auto"/>
            <w:sz w:val="24"/>
            <w:szCs w:val="24"/>
          </w:rPr>
          <w:delText xml:space="preserve"> </w:delText>
        </w:r>
      </w:del>
      <w:r w:rsidR="001907C8">
        <w:rPr>
          <w:i w:val="0"/>
          <w:color w:val="auto"/>
          <w:sz w:val="24"/>
          <w:szCs w:val="24"/>
        </w:rPr>
        <w:t xml:space="preserve">disse que o pedido será avaliado, mas adiantou que é possível sim, desenhar algo no site do INSS e no próprio aplicativo. Mostrando-se sensível ao pedido do Sr. Evandro, o Sr. Ênio Mathias </w:t>
      </w:r>
      <w:del w:id="241" w:author="SPREV" w:date="2021-03-19T02:42:00Z">
        <w:r w:rsidR="001907C8" w:rsidDel="00687987">
          <w:rPr>
            <w:i w:val="0"/>
            <w:color w:val="auto"/>
            <w:sz w:val="24"/>
            <w:szCs w:val="24"/>
          </w:rPr>
          <w:delText xml:space="preserve">Ferreira </w:delText>
        </w:r>
      </w:del>
      <w:r w:rsidR="001907C8">
        <w:rPr>
          <w:i w:val="0"/>
          <w:color w:val="auto"/>
          <w:sz w:val="24"/>
          <w:szCs w:val="24"/>
        </w:rPr>
        <w:t>afirmou que também irá estudar uma forma de colaborar com esse link de comunicação.</w:t>
      </w:r>
      <w:r w:rsidR="00B55470">
        <w:rPr>
          <w:i w:val="0"/>
          <w:color w:val="auto"/>
          <w:sz w:val="24"/>
          <w:szCs w:val="24"/>
        </w:rPr>
        <w:t xml:space="preserve"> Vencido o tema, o Sr. </w:t>
      </w:r>
      <w:del w:id="242" w:author="SPREV" w:date="2021-03-19T02:42:00Z">
        <w:r w:rsidR="00B55470" w:rsidDel="00687987">
          <w:rPr>
            <w:i w:val="0"/>
            <w:color w:val="auto"/>
            <w:sz w:val="24"/>
            <w:szCs w:val="24"/>
          </w:rPr>
          <w:delText>Benedito Adalberto Brunca</w:delText>
        </w:r>
      </w:del>
      <w:ins w:id="243" w:author="SPREV" w:date="2021-03-19T02:42:00Z">
        <w:r w:rsidR="00687987">
          <w:rPr>
            <w:i w:val="0"/>
            <w:color w:val="auto"/>
            <w:sz w:val="24"/>
            <w:szCs w:val="24"/>
          </w:rPr>
          <w:t>Presidente</w:t>
        </w:r>
      </w:ins>
      <w:r w:rsidR="00B55470">
        <w:rPr>
          <w:i w:val="0"/>
          <w:color w:val="auto"/>
          <w:sz w:val="24"/>
          <w:szCs w:val="24"/>
        </w:rPr>
        <w:t xml:space="preserve"> convidou o Sr. Natal Léo para realizar sua exposição. De pronto, o Sr. Natal Léo foi incisivo ao </w:t>
      </w:r>
      <w:r w:rsidR="00BA24B7">
        <w:rPr>
          <w:i w:val="0"/>
          <w:color w:val="auto"/>
          <w:sz w:val="24"/>
          <w:szCs w:val="24"/>
        </w:rPr>
        <w:t xml:space="preserve">indagar </w:t>
      </w:r>
      <w:r w:rsidR="00B55470">
        <w:rPr>
          <w:i w:val="0"/>
          <w:color w:val="auto"/>
          <w:sz w:val="24"/>
          <w:szCs w:val="24"/>
        </w:rPr>
        <w:t xml:space="preserve">a respeito da manutenção da margem de 35% do consignado </w:t>
      </w:r>
      <w:r w:rsidR="00B55470" w:rsidRPr="00B55470">
        <w:rPr>
          <w:i w:val="0"/>
          <w:color w:val="auto"/>
          <w:sz w:val="24"/>
          <w:szCs w:val="24"/>
        </w:rPr>
        <w:t>alterada pela Medida Provisória nº 1.006</w:t>
      </w:r>
      <w:r w:rsidR="00B55470">
        <w:rPr>
          <w:i w:val="0"/>
          <w:color w:val="auto"/>
          <w:sz w:val="24"/>
          <w:szCs w:val="24"/>
        </w:rPr>
        <w:t xml:space="preserve"> e da manutenção do prazo de 30 dias para o debloqueio do acesso ao crédito consignado.</w:t>
      </w:r>
      <w:r w:rsidR="00BA24B7">
        <w:rPr>
          <w:i w:val="0"/>
          <w:color w:val="auto"/>
          <w:sz w:val="24"/>
          <w:szCs w:val="24"/>
        </w:rPr>
        <w:t xml:space="preserve"> </w:t>
      </w:r>
      <w:r w:rsidR="00BA24B7" w:rsidRPr="002C4146">
        <w:rPr>
          <w:i w:val="0"/>
          <w:color w:val="auto"/>
          <w:sz w:val="24"/>
          <w:szCs w:val="24"/>
        </w:rPr>
        <w:t xml:space="preserve">Na sequência, o Sr. </w:t>
      </w:r>
      <w:del w:id="244" w:author="SPREV" w:date="2021-03-19T02:42:00Z">
        <w:r w:rsidR="00BA24B7" w:rsidRPr="002C4146" w:rsidDel="00687987">
          <w:rPr>
            <w:i w:val="0"/>
            <w:color w:val="auto"/>
            <w:sz w:val="24"/>
            <w:szCs w:val="24"/>
          </w:rPr>
          <w:delText>Benedito Adalberto Brunca</w:delText>
        </w:r>
      </w:del>
      <w:ins w:id="245" w:author="SPREV" w:date="2021-03-19T02:42:00Z">
        <w:r w:rsidR="00687987" w:rsidRPr="002C4146">
          <w:rPr>
            <w:i w:val="0"/>
            <w:color w:val="auto"/>
            <w:sz w:val="24"/>
            <w:szCs w:val="24"/>
          </w:rPr>
          <w:t>Presidente</w:t>
        </w:r>
      </w:ins>
      <w:r w:rsidR="00BA24B7" w:rsidRPr="002C4146">
        <w:rPr>
          <w:i w:val="0"/>
          <w:color w:val="auto"/>
          <w:sz w:val="24"/>
          <w:szCs w:val="24"/>
        </w:rPr>
        <w:t xml:space="preserve"> esclareceu </w:t>
      </w:r>
      <w:ins w:id="246" w:author="Larissa Claudia Lopes de Araujo - SPREV" w:date="2021-03-22T10:01:00Z">
        <w:r w:rsidR="002B4AE6" w:rsidRPr="002C4146">
          <w:rPr>
            <w:i w:val="0"/>
            <w:color w:val="auto"/>
            <w:sz w:val="24"/>
            <w:szCs w:val="24"/>
          </w:rPr>
          <w:t>a import</w:t>
        </w:r>
      </w:ins>
      <w:ins w:id="247" w:author="Larissa Claudia Lopes de Araujo - SPREV" w:date="2021-03-22T10:02:00Z">
        <w:r w:rsidR="002B4AE6" w:rsidRPr="002C4146">
          <w:rPr>
            <w:i w:val="0"/>
            <w:color w:val="auto"/>
            <w:sz w:val="24"/>
            <w:szCs w:val="24"/>
          </w:rPr>
          <w:t xml:space="preserve">ância de </w:t>
        </w:r>
      </w:ins>
      <w:r w:rsidR="00BA24B7" w:rsidRPr="002C4146">
        <w:rPr>
          <w:i w:val="0"/>
          <w:color w:val="auto"/>
          <w:sz w:val="24"/>
          <w:szCs w:val="24"/>
        </w:rPr>
        <w:t>que</w:t>
      </w:r>
      <w:ins w:id="248" w:author="Larissa Claudia Lopes de Araujo - SPREV" w:date="2021-03-22T10:02:00Z">
        <w:r w:rsidR="002B4AE6" w:rsidRPr="002C4146">
          <w:rPr>
            <w:i w:val="0"/>
            <w:color w:val="auto"/>
            <w:sz w:val="24"/>
            <w:szCs w:val="24"/>
          </w:rPr>
          <w:t xml:space="preserve"> se faça</w:t>
        </w:r>
      </w:ins>
      <w:del w:id="249" w:author="Larissa Claudia Lopes de Araujo - SPREV" w:date="2021-03-22T10:02:00Z">
        <w:r w:rsidR="00BA24B7" w:rsidRPr="002C4146" w:rsidDel="002B4AE6">
          <w:rPr>
            <w:i w:val="0"/>
            <w:color w:val="auto"/>
            <w:sz w:val="24"/>
            <w:szCs w:val="24"/>
          </w:rPr>
          <w:delText xml:space="preserve"> haja</w:delText>
        </w:r>
      </w:del>
      <w:r w:rsidR="00BA24B7" w:rsidRPr="002C4146">
        <w:rPr>
          <w:i w:val="0"/>
          <w:color w:val="auto"/>
          <w:sz w:val="24"/>
          <w:szCs w:val="24"/>
        </w:rPr>
        <w:t xml:space="preserve"> um debate</w:t>
      </w:r>
      <w:del w:id="250" w:author="Larissa Claudia Lopes de Araujo - SPREV" w:date="2021-03-22T10:00:00Z">
        <w:r w:rsidR="00BA24B7" w:rsidRPr="002C4146" w:rsidDel="002B4AE6">
          <w:rPr>
            <w:i w:val="0"/>
            <w:color w:val="auto"/>
            <w:sz w:val="24"/>
            <w:szCs w:val="24"/>
          </w:rPr>
          <w:delText>r</w:delText>
        </w:r>
      </w:del>
      <w:r w:rsidR="00BA24B7" w:rsidRPr="002C4146">
        <w:rPr>
          <w:i w:val="0"/>
          <w:color w:val="auto"/>
          <w:sz w:val="24"/>
          <w:szCs w:val="24"/>
        </w:rPr>
        <w:t xml:space="preserve"> sobre os tópicos elencados, </w:t>
      </w:r>
      <w:ins w:id="251" w:author="Larissa Claudia Lopes de Araujo - SPREV" w:date="2021-03-22T10:02:00Z">
        <w:r w:rsidR="002B4AE6" w:rsidRPr="002C4146">
          <w:rPr>
            <w:i w:val="0"/>
            <w:color w:val="auto"/>
            <w:sz w:val="24"/>
            <w:szCs w:val="24"/>
          </w:rPr>
          <w:t>por entender</w:t>
        </w:r>
      </w:ins>
      <w:del w:id="252" w:author="Larissa Claudia Lopes de Araujo - SPREV" w:date="2021-03-22T10:02:00Z">
        <w:r w:rsidR="00BA24B7" w:rsidRPr="002C4146" w:rsidDel="002B4AE6">
          <w:rPr>
            <w:i w:val="0"/>
            <w:color w:val="auto"/>
            <w:sz w:val="24"/>
            <w:szCs w:val="24"/>
          </w:rPr>
          <w:delText>é</w:delText>
        </w:r>
      </w:del>
      <w:r w:rsidR="00BA24B7" w:rsidRPr="002C4146">
        <w:rPr>
          <w:i w:val="0"/>
          <w:color w:val="auto"/>
          <w:sz w:val="24"/>
          <w:szCs w:val="24"/>
        </w:rPr>
        <w:t xml:space="preserve"> necessári</w:t>
      </w:r>
      <w:ins w:id="253" w:author="Larissa Claudia Lopes de Araujo - SPREV" w:date="2021-03-22T10:02:00Z">
        <w:r w:rsidR="002B4AE6" w:rsidRPr="002C4146">
          <w:rPr>
            <w:i w:val="0"/>
            <w:color w:val="auto"/>
            <w:sz w:val="24"/>
            <w:szCs w:val="24"/>
          </w:rPr>
          <w:t>a</w:t>
        </w:r>
      </w:ins>
      <w:del w:id="254" w:author="Larissa Claudia Lopes de Araujo - SPREV" w:date="2021-03-22T10:02:00Z">
        <w:r w:rsidR="00BA24B7" w:rsidRPr="002C4146" w:rsidDel="002B4AE6">
          <w:rPr>
            <w:i w:val="0"/>
            <w:color w:val="auto"/>
            <w:sz w:val="24"/>
            <w:szCs w:val="24"/>
          </w:rPr>
          <w:delText>o</w:delText>
        </w:r>
      </w:del>
      <w:r w:rsidR="00BA24B7" w:rsidRPr="002C4146">
        <w:rPr>
          <w:i w:val="0"/>
          <w:color w:val="auto"/>
          <w:sz w:val="24"/>
          <w:szCs w:val="24"/>
        </w:rPr>
        <w:t xml:space="preserve"> a manifestação dos conselheiros, principalmente dos representantes de aposentados, pensionistas e empregados. </w:t>
      </w:r>
      <w:r w:rsidR="00BA24B7">
        <w:rPr>
          <w:i w:val="0"/>
          <w:color w:val="auto"/>
          <w:sz w:val="24"/>
          <w:szCs w:val="24"/>
        </w:rPr>
        <w:t xml:space="preserve">Solicitando a palavra, o Sr. Evandro </w:t>
      </w:r>
      <w:del w:id="255" w:author="SPREV" w:date="2021-03-19T02:42:00Z">
        <w:r w:rsidR="00BA24B7" w:rsidDel="00687987">
          <w:rPr>
            <w:i w:val="0"/>
            <w:color w:val="auto"/>
            <w:sz w:val="24"/>
            <w:szCs w:val="24"/>
          </w:rPr>
          <w:delText xml:space="preserve">José </w:delText>
        </w:r>
      </w:del>
      <w:r w:rsidR="00BA24B7">
        <w:rPr>
          <w:i w:val="0"/>
          <w:color w:val="auto"/>
          <w:sz w:val="24"/>
          <w:szCs w:val="24"/>
        </w:rPr>
        <w:t xml:space="preserve">Morello perguntou sobre o número de contratos e o volume de recursos, referentes a operação </w:t>
      </w:r>
      <w:r w:rsidR="00BA24B7" w:rsidRPr="00DF569A">
        <w:rPr>
          <w:i w:val="0"/>
          <w:color w:val="auto"/>
          <w:sz w:val="24"/>
          <w:szCs w:val="24"/>
        </w:rPr>
        <w:t xml:space="preserve">de aumento da margem do consignado. Sem demora, o Sr. </w:t>
      </w:r>
      <w:del w:id="256" w:author="Larissa Claudia Lopes de Araujo - SPREV" w:date="2021-03-22T10:05:00Z">
        <w:r w:rsidR="00BA24B7" w:rsidRPr="00DF569A" w:rsidDel="00B2138E">
          <w:rPr>
            <w:i w:val="0"/>
            <w:color w:val="auto"/>
            <w:sz w:val="24"/>
            <w:szCs w:val="24"/>
          </w:rPr>
          <w:delText>Alex Sander Gonçalves</w:delText>
        </w:r>
      </w:del>
      <w:ins w:id="257" w:author="Larissa Claudia Lopes de Araujo - SPREV" w:date="2021-03-22T10:05:00Z">
        <w:r w:rsidR="00B2138E">
          <w:rPr>
            <w:i w:val="0"/>
            <w:color w:val="auto"/>
            <w:sz w:val="24"/>
            <w:szCs w:val="24"/>
          </w:rPr>
          <w:t>Ênio Mathias</w:t>
        </w:r>
      </w:ins>
      <w:r w:rsidR="00BA24B7" w:rsidRPr="00DF569A">
        <w:rPr>
          <w:i w:val="0"/>
          <w:color w:val="auto"/>
          <w:sz w:val="24"/>
          <w:szCs w:val="24"/>
        </w:rPr>
        <w:t xml:space="preserve"> apresentou os dados, mostrando que nos meses em que a medida esteve em vigor</w:t>
      </w:r>
      <w:r w:rsidR="00DF569A" w:rsidRPr="00DF569A">
        <w:rPr>
          <w:i w:val="0"/>
          <w:color w:val="auto"/>
          <w:sz w:val="24"/>
          <w:szCs w:val="24"/>
        </w:rPr>
        <w:t xml:space="preserve"> (outubro, novembro e dezembro)</w:t>
      </w:r>
      <w:r w:rsidR="00BA24B7" w:rsidRPr="00DF569A">
        <w:rPr>
          <w:i w:val="0"/>
          <w:color w:val="auto"/>
          <w:sz w:val="24"/>
          <w:szCs w:val="24"/>
        </w:rPr>
        <w:t xml:space="preserve">, o montante financeiro mensal saltou de </w:t>
      </w:r>
      <w:del w:id="258" w:author="SPREV" w:date="2021-03-19T02:43:00Z">
        <w:r w:rsidR="00BA24B7" w:rsidRPr="00DF569A" w:rsidDel="00031B53">
          <w:rPr>
            <w:i w:val="0"/>
            <w:color w:val="auto"/>
            <w:sz w:val="24"/>
            <w:szCs w:val="24"/>
          </w:rPr>
          <w:delText xml:space="preserve">R$ </w:delText>
        </w:r>
      </w:del>
      <w:r w:rsidR="00BA24B7" w:rsidRPr="00DF569A">
        <w:rPr>
          <w:i w:val="0"/>
          <w:color w:val="auto"/>
          <w:sz w:val="24"/>
          <w:szCs w:val="24"/>
        </w:rPr>
        <w:t>R$ 8</w:t>
      </w:r>
      <w:ins w:id="259" w:author="SPREV" w:date="2021-03-19T02:43:00Z">
        <w:r w:rsidR="00031B53">
          <w:rPr>
            <w:i w:val="0"/>
            <w:color w:val="auto"/>
            <w:sz w:val="24"/>
            <w:szCs w:val="24"/>
          </w:rPr>
          <w:t xml:space="preserve"> bilhões</w:t>
        </w:r>
      </w:ins>
      <w:del w:id="260" w:author="SPREV" w:date="2021-03-19T02:43:00Z">
        <w:r w:rsidR="00BA24B7" w:rsidRPr="00DF569A" w:rsidDel="00031B53">
          <w:rPr>
            <w:i w:val="0"/>
            <w:color w:val="auto"/>
            <w:sz w:val="24"/>
            <w:szCs w:val="24"/>
          </w:rPr>
          <w:delText>.000.000.000,00</w:delText>
        </w:r>
      </w:del>
      <w:r w:rsidR="00BA24B7" w:rsidRPr="00DF569A">
        <w:rPr>
          <w:i w:val="0"/>
          <w:color w:val="auto"/>
          <w:sz w:val="24"/>
          <w:szCs w:val="24"/>
        </w:rPr>
        <w:t xml:space="preserve"> para R$ 10.7</w:t>
      </w:r>
      <w:del w:id="261" w:author="SPREV" w:date="2021-03-19T02:44:00Z">
        <w:r w:rsidR="00BA24B7" w:rsidRPr="00DF569A" w:rsidDel="00031B53">
          <w:rPr>
            <w:i w:val="0"/>
            <w:color w:val="auto"/>
            <w:sz w:val="24"/>
            <w:szCs w:val="24"/>
          </w:rPr>
          <w:delText>00.000.000,00</w:delText>
        </w:r>
      </w:del>
      <w:ins w:id="262" w:author="SPREV" w:date="2021-03-19T02:44:00Z">
        <w:r w:rsidR="00031B53">
          <w:rPr>
            <w:i w:val="0"/>
            <w:color w:val="auto"/>
            <w:sz w:val="24"/>
            <w:szCs w:val="24"/>
          </w:rPr>
          <w:t xml:space="preserve"> bilhões</w:t>
        </w:r>
      </w:ins>
      <w:r w:rsidR="00DF569A" w:rsidRPr="00DF569A">
        <w:rPr>
          <w:i w:val="0"/>
          <w:color w:val="auto"/>
          <w:sz w:val="24"/>
          <w:szCs w:val="24"/>
        </w:rPr>
        <w:t xml:space="preserve">. Em janeiro, </w:t>
      </w:r>
      <w:r w:rsidR="00DF569A">
        <w:rPr>
          <w:i w:val="0"/>
          <w:color w:val="auto"/>
          <w:sz w:val="24"/>
          <w:szCs w:val="24"/>
        </w:rPr>
        <w:t xml:space="preserve">após o retorno da margem consignável para 30%, </w:t>
      </w:r>
      <w:r w:rsidR="00DF569A" w:rsidRPr="00DF569A">
        <w:rPr>
          <w:i w:val="0"/>
          <w:color w:val="auto"/>
          <w:sz w:val="24"/>
          <w:szCs w:val="24"/>
        </w:rPr>
        <w:t xml:space="preserve">esse volume caiu drasticamente em 50% com um montante de apenas </w:t>
      </w:r>
      <w:r w:rsidR="00DF569A" w:rsidRPr="00DF569A">
        <w:rPr>
          <w:i w:val="0"/>
          <w:sz w:val="24"/>
          <w:szCs w:val="24"/>
        </w:rPr>
        <w:t>R$ 4</w:t>
      </w:r>
      <w:ins w:id="263" w:author="SPREV" w:date="2021-03-19T02:44:00Z">
        <w:r w:rsidR="00031B53">
          <w:rPr>
            <w:i w:val="0"/>
            <w:sz w:val="24"/>
            <w:szCs w:val="24"/>
          </w:rPr>
          <w:t xml:space="preserve"> </w:t>
        </w:r>
      </w:ins>
      <w:del w:id="264" w:author="SPREV" w:date="2021-03-19T02:44:00Z">
        <w:r w:rsidR="00DF569A" w:rsidRPr="00DF569A" w:rsidDel="00031B53">
          <w:rPr>
            <w:i w:val="0"/>
            <w:sz w:val="24"/>
            <w:szCs w:val="24"/>
          </w:rPr>
          <w:delText>.000.000.000,00</w:delText>
        </w:r>
      </w:del>
      <w:ins w:id="265" w:author="SPREV" w:date="2021-03-19T02:44:00Z">
        <w:r w:rsidR="00031B53">
          <w:rPr>
            <w:i w:val="0"/>
            <w:sz w:val="24"/>
            <w:szCs w:val="24"/>
          </w:rPr>
          <w:t>bilhões</w:t>
        </w:r>
      </w:ins>
      <w:r w:rsidR="00DF569A" w:rsidRPr="00DF569A">
        <w:rPr>
          <w:i w:val="0"/>
          <w:sz w:val="24"/>
          <w:szCs w:val="24"/>
        </w:rPr>
        <w:t>.</w:t>
      </w:r>
      <w:r w:rsidR="00DF569A">
        <w:rPr>
          <w:i w:val="0"/>
          <w:sz w:val="24"/>
          <w:szCs w:val="24"/>
        </w:rPr>
        <w:t xml:space="preserve"> Em sua intervenção, o Sr. Ariovaldo de Camargo esclareceu que não existe </w:t>
      </w:r>
      <w:del w:id="266" w:author="SPREV" w:date="2021-03-21T21:23:00Z">
        <w:r w:rsidR="00DF569A" w:rsidDel="001D1EF1">
          <w:rPr>
            <w:i w:val="0"/>
            <w:sz w:val="24"/>
            <w:szCs w:val="24"/>
          </w:rPr>
          <w:delText xml:space="preserve">nenhum </w:delText>
        </w:r>
      </w:del>
      <w:r w:rsidR="00DF569A">
        <w:rPr>
          <w:i w:val="0"/>
          <w:sz w:val="24"/>
          <w:szCs w:val="24"/>
        </w:rPr>
        <w:t xml:space="preserve">estudo que comprove que </w:t>
      </w:r>
      <w:ins w:id="267" w:author="SPREV" w:date="2021-03-21T21:23:00Z">
        <w:del w:id="268" w:author="Larissa Claudia Lopes de Araujo - SPREV" w:date="2021-03-22T10:12:00Z">
          <w:r w:rsidDel="00B2138E">
            <w:rPr>
              <w:i w:val="0"/>
              <w:sz w:val="24"/>
              <w:szCs w:val="24"/>
            </w:rPr>
            <w:delText>tal</w:delText>
          </w:r>
        </w:del>
      </w:ins>
      <w:del w:id="269" w:author="Larissa Claudia Lopes de Araujo - SPREV" w:date="2021-03-22T10:12:00Z">
        <w:r w:rsidR="00DF569A" w:rsidDel="00B2138E">
          <w:rPr>
            <w:i w:val="0"/>
            <w:sz w:val="24"/>
            <w:szCs w:val="24"/>
          </w:rPr>
          <w:delText>essa</w:delText>
        </w:r>
      </w:del>
      <w:ins w:id="270" w:author="Larissa Claudia Lopes de Araujo - SPREV" w:date="2021-03-22T10:12:00Z">
        <w:r w:rsidR="00B2138E">
          <w:rPr>
            <w:i w:val="0"/>
            <w:sz w:val="24"/>
            <w:szCs w:val="24"/>
          </w:rPr>
          <w:t xml:space="preserve">a </w:t>
        </w:r>
      </w:ins>
      <w:del w:id="271" w:author="Larissa Claudia Lopes de Araujo - SPREV" w:date="2021-03-22T10:12:00Z">
        <w:r w:rsidR="00DF569A" w:rsidDel="00B2138E">
          <w:rPr>
            <w:i w:val="0"/>
            <w:sz w:val="24"/>
            <w:szCs w:val="24"/>
          </w:rPr>
          <w:delText xml:space="preserve"> </w:delText>
        </w:r>
      </w:del>
      <w:r w:rsidR="00DF569A">
        <w:rPr>
          <w:i w:val="0"/>
          <w:sz w:val="24"/>
          <w:szCs w:val="24"/>
        </w:rPr>
        <w:t>queda abrupta se deu por conta da redução da margem consignável.</w:t>
      </w:r>
      <w:ins w:id="272" w:author="Larissa Claudia Lopes de Araujo - SPREV" w:date="2021-03-22T10:13:00Z">
        <w:r w:rsidR="00B2138E">
          <w:rPr>
            <w:i w:val="0"/>
            <w:sz w:val="24"/>
            <w:szCs w:val="24"/>
          </w:rPr>
          <w:t xml:space="preserve"> Acrescentou que seria precário tomar uma decisão sem que se tenha a informação instrumentalizada ou estudos efetivos sobre o assunto. Dito isso, informou seu posicionamento contr</w:t>
        </w:r>
      </w:ins>
      <w:ins w:id="273" w:author="Larissa Claudia Lopes de Araujo - SPREV" w:date="2021-03-22T10:14:00Z">
        <w:r w:rsidR="00B2138E">
          <w:rPr>
            <w:i w:val="0"/>
            <w:sz w:val="24"/>
            <w:szCs w:val="24"/>
          </w:rPr>
          <w:t>ário em se discutir o aumento da margem, por falta de an</w:t>
        </w:r>
      </w:ins>
      <w:ins w:id="274" w:author="Larissa Claudia Lopes de Araujo - SPREV" w:date="2021-03-22T10:15:00Z">
        <w:r w:rsidR="00B2138E">
          <w:rPr>
            <w:i w:val="0"/>
            <w:sz w:val="24"/>
            <w:szCs w:val="24"/>
          </w:rPr>
          <w:t>álise mais qualificada sobre o tema e sobre o endividamento do</w:t>
        </w:r>
        <w:r w:rsidR="00AF1572">
          <w:rPr>
            <w:i w:val="0"/>
            <w:sz w:val="24"/>
            <w:szCs w:val="24"/>
          </w:rPr>
          <w:t>s segurados.</w:t>
        </w:r>
      </w:ins>
      <w:r w:rsidR="00DF569A">
        <w:rPr>
          <w:i w:val="0"/>
          <w:sz w:val="24"/>
          <w:szCs w:val="24"/>
        </w:rPr>
        <w:t xml:space="preserve"> O Sr. Natal Léo endossou as palavras do Sr. Ariovaldo de Camargo e acrescentou que é preciso saber o que houve e se esses aposentados estão buscando empréstimos em instituições financeiras com juros abusivos, visto que a pandemia e as necessidades continuam.</w:t>
      </w:r>
      <w:r w:rsidR="00723429">
        <w:rPr>
          <w:i w:val="0"/>
          <w:sz w:val="24"/>
          <w:szCs w:val="24"/>
        </w:rPr>
        <w:t xml:space="preserve"> </w:t>
      </w:r>
      <w:ins w:id="275" w:author="Larissa Claudia Lopes de Araujo - SPREV" w:date="2021-03-22T10:17:00Z">
        <w:r w:rsidR="00AF1572">
          <w:rPr>
            <w:i w:val="0"/>
            <w:sz w:val="24"/>
            <w:szCs w:val="24"/>
          </w:rPr>
          <w:t>Antes de passar ao Sr. Obede Muniz Teodoro para manifestação, o Sr. Presidente passou a palavra ao Secret</w:t>
        </w:r>
      </w:ins>
      <w:ins w:id="276" w:author="Larissa Claudia Lopes de Araujo - SPREV" w:date="2021-03-22T10:18:00Z">
        <w:r w:rsidR="00AF1572">
          <w:rPr>
            <w:i w:val="0"/>
            <w:sz w:val="24"/>
            <w:szCs w:val="24"/>
          </w:rPr>
          <w:t>ário Especial de Previdência e Trabalho para uma breve fala. O Sr. Bruno Bianco Leal pediu desculpas aos Conselheiros por não ter participado do início da reunião em razão de agendas conflitantes, por</w:t>
        </w:r>
      </w:ins>
      <w:ins w:id="277" w:author="Larissa Claudia Lopes de Araujo - SPREV" w:date="2021-03-22T10:19:00Z">
        <w:r w:rsidR="00AF1572">
          <w:rPr>
            <w:i w:val="0"/>
            <w:sz w:val="24"/>
            <w:szCs w:val="24"/>
          </w:rPr>
          <w:t xml:space="preserve">ém informou que estava acompanhando. Ato contínuo, pediu ao Sr. Benedito Brunca que continuasse na condução da reunião como presidente. Esse passou a palavra ao Sr. Obede Muniz para </w:t>
        </w:r>
      </w:ins>
      <w:del w:id="278" w:author="Larissa Claudia Lopes de Araujo - SPREV" w:date="2021-03-22T10:20:00Z">
        <w:r w:rsidR="00723429" w:rsidDel="00AF1572">
          <w:rPr>
            <w:i w:val="0"/>
            <w:sz w:val="24"/>
            <w:szCs w:val="24"/>
          </w:rPr>
          <w:delText>Fazendo uso da palavra</w:delText>
        </w:r>
      </w:del>
      <w:ins w:id="279" w:author="Larissa Claudia Lopes de Araujo - SPREV" w:date="2021-03-22T10:20:00Z">
        <w:r w:rsidR="00AF1572">
          <w:rPr>
            <w:i w:val="0"/>
            <w:sz w:val="24"/>
            <w:szCs w:val="24"/>
          </w:rPr>
          <w:t>manifestação. O</w:t>
        </w:r>
      </w:ins>
      <w:del w:id="280" w:author="Larissa Claudia Lopes de Araujo - SPREV" w:date="2021-03-22T10:20:00Z">
        <w:r w:rsidR="00723429" w:rsidDel="00AF1572">
          <w:rPr>
            <w:i w:val="0"/>
            <w:sz w:val="24"/>
            <w:szCs w:val="24"/>
          </w:rPr>
          <w:delText>, o</w:delText>
        </w:r>
      </w:del>
      <w:r w:rsidR="00723429">
        <w:rPr>
          <w:i w:val="0"/>
          <w:sz w:val="24"/>
          <w:szCs w:val="24"/>
        </w:rPr>
        <w:t xml:space="preserve"> Sr. Obede Muniz </w:t>
      </w:r>
      <w:del w:id="281" w:author="Larissa Claudia Lopes de Araujo - SPREV" w:date="2021-03-22T10:20:00Z">
        <w:r w:rsidR="00F010A7" w:rsidDel="00AF1572">
          <w:rPr>
            <w:i w:val="0"/>
            <w:sz w:val="24"/>
            <w:szCs w:val="24"/>
          </w:rPr>
          <w:delText xml:space="preserve">Teodoro </w:delText>
        </w:r>
      </w:del>
      <w:r w:rsidR="00723429">
        <w:rPr>
          <w:i w:val="0"/>
          <w:sz w:val="24"/>
          <w:szCs w:val="24"/>
        </w:rPr>
        <w:t>concordou com os apontamentos dos senhores, Ariovaldo de Camargo e Natal Léo</w:t>
      </w:r>
      <w:ins w:id="282" w:author="Larissa Claudia Lopes de Araujo - SPREV" w:date="2021-03-22T10:22:00Z">
        <w:r w:rsidR="00AF1572">
          <w:rPr>
            <w:i w:val="0"/>
            <w:sz w:val="24"/>
            <w:szCs w:val="24"/>
          </w:rPr>
          <w:t xml:space="preserve"> e sugeriu decidir sobre o ponto numa próxima reunião</w:t>
        </w:r>
      </w:ins>
      <w:r w:rsidR="00723429">
        <w:rPr>
          <w:i w:val="0"/>
          <w:sz w:val="24"/>
          <w:szCs w:val="24"/>
        </w:rPr>
        <w:t>.</w:t>
      </w:r>
      <w:r w:rsidR="00DA1B27">
        <w:rPr>
          <w:i w:val="0"/>
          <w:sz w:val="24"/>
          <w:szCs w:val="24"/>
        </w:rPr>
        <w:t xml:space="preserve"> Em sua intervenção, o Sr. Milton Baptista de Souza Filho salientou que concorda com a fala de seus companheiros, porém, informou que as entidades que representa </w:t>
      </w:r>
      <w:r w:rsidR="00DA1B27" w:rsidRPr="00DA1B27">
        <w:rPr>
          <w:i w:val="0"/>
          <w:sz w:val="24"/>
          <w:szCs w:val="24"/>
        </w:rPr>
        <w:t>(COOPERNAPI, SINDINAPI e Força Sindical)</w:t>
      </w:r>
      <w:r w:rsidR="00DA1B27">
        <w:rPr>
          <w:i w:val="0"/>
          <w:sz w:val="24"/>
          <w:szCs w:val="24"/>
        </w:rPr>
        <w:t xml:space="preserve">, defendem </w:t>
      </w:r>
      <w:r w:rsidR="00B03307">
        <w:rPr>
          <w:i w:val="0"/>
          <w:sz w:val="24"/>
          <w:szCs w:val="24"/>
        </w:rPr>
        <w:t xml:space="preserve">o aumento da margem para 35%, contudo, disse que entende a posição das outras centrais, caso queiram aguardar mais dados para tomar um posicionamento. Ato contínuo, o Sr. Evandro </w:t>
      </w:r>
      <w:del w:id="283" w:author="SPREV" w:date="2021-03-19T02:45:00Z">
        <w:r w:rsidR="00B03307" w:rsidDel="00031B53">
          <w:rPr>
            <w:i w:val="0"/>
            <w:sz w:val="24"/>
            <w:szCs w:val="24"/>
          </w:rPr>
          <w:delText xml:space="preserve">José </w:delText>
        </w:r>
      </w:del>
      <w:r w:rsidR="00B03307">
        <w:rPr>
          <w:i w:val="0"/>
          <w:sz w:val="24"/>
          <w:szCs w:val="24"/>
        </w:rPr>
        <w:t>Morello disse que é necessário o levantamento de dados para saber</w:t>
      </w:r>
      <w:r w:rsidR="001D3CD7">
        <w:rPr>
          <w:i w:val="0"/>
          <w:sz w:val="24"/>
          <w:szCs w:val="24"/>
        </w:rPr>
        <w:t xml:space="preserve"> se os contratos firmados entre outubro e dezembro tem ligação com benefícios concedidos recentemente, após o período de bloqueio retornar para os 90 dias. Dando sequência, o Sr. </w:t>
      </w:r>
      <w:del w:id="284" w:author="SPREV" w:date="2021-03-19T02:45:00Z">
        <w:r w:rsidR="001D3CD7" w:rsidDel="00031B53">
          <w:rPr>
            <w:i w:val="0"/>
            <w:sz w:val="24"/>
            <w:szCs w:val="24"/>
          </w:rPr>
          <w:delText>Benedito Adalberto Brunca</w:delText>
        </w:r>
      </w:del>
      <w:ins w:id="285" w:author="SPREV" w:date="2021-03-19T02:45:00Z">
        <w:r w:rsidR="00031B53">
          <w:rPr>
            <w:i w:val="0"/>
            <w:sz w:val="24"/>
            <w:szCs w:val="24"/>
          </w:rPr>
          <w:t>Presidente</w:t>
        </w:r>
      </w:ins>
      <w:r w:rsidR="001D3CD7">
        <w:rPr>
          <w:i w:val="0"/>
          <w:sz w:val="24"/>
          <w:szCs w:val="24"/>
        </w:rPr>
        <w:t xml:space="preserve"> esclareceu que, quanto ao prazo de 90 dias, o INSS tem competência para baixar uma instrução normativa e modificar o prazo para 30 dias.</w:t>
      </w:r>
      <w:r w:rsidR="0005592D">
        <w:rPr>
          <w:i w:val="0"/>
          <w:sz w:val="24"/>
          <w:szCs w:val="24"/>
        </w:rPr>
        <w:t xml:space="preserve"> O Sr. Alex Sander Gonçalves concordou com a possibilidade de o conselho avaliar a proposta da diminuição para 30 dias, permitindo </w:t>
      </w:r>
      <w:r w:rsidR="0005592D" w:rsidRPr="0005592D">
        <w:rPr>
          <w:i w:val="0"/>
          <w:sz w:val="24"/>
          <w:szCs w:val="24"/>
        </w:rPr>
        <w:t>que o novo aposentado possa ter acesso ao consignado no período mais curto</w:t>
      </w:r>
      <w:ins w:id="286" w:author="Larissa Claudia Lopes de Araujo - SPREV" w:date="2021-03-22T10:35:00Z">
        <w:r w:rsidR="00803BA1">
          <w:rPr>
            <w:i w:val="0"/>
            <w:sz w:val="24"/>
            <w:szCs w:val="24"/>
          </w:rPr>
          <w:t>, tendo em vista que o motivo pelo qual a autorizaç</w:t>
        </w:r>
      </w:ins>
      <w:ins w:id="287" w:author="Larissa Claudia Lopes de Araujo - SPREV" w:date="2021-03-22T10:36:00Z">
        <w:r w:rsidR="00803BA1">
          <w:rPr>
            <w:i w:val="0"/>
            <w:sz w:val="24"/>
            <w:szCs w:val="24"/>
          </w:rPr>
          <w:t xml:space="preserve">ão se deu permanece, que por sua vez </w:t>
        </w:r>
      </w:ins>
      <w:ins w:id="288" w:author="Larissa Claudia Lopes de Araujo - SPREV" w:date="2021-03-22T10:37:00Z">
        <w:r w:rsidR="00803BA1">
          <w:rPr>
            <w:i w:val="0"/>
            <w:sz w:val="24"/>
            <w:szCs w:val="24"/>
          </w:rPr>
          <w:t>é</w:t>
        </w:r>
      </w:ins>
      <w:ins w:id="289" w:author="Larissa Claudia Lopes de Araujo - SPREV" w:date="2021-03-22T10:36:00Z">
        <w:r w:rsidR="00803BA1">
          <w:rPr>
            <w:i w:val="0"/>
            <w:sz w:val="24"/>
            <w:szCs w:val="24"/>
          </w:rPr>
          <w:t xml:space="preserve"> o prazo de calamidade p</w:t>
        </w:r>
      </w:ins>
      <w:ins w:id="290" w:author="Larissa Claudia Lopes de Araujo - SPREV" w:date="2021-03-22T10:37:00Z">
        <w:r w:rsidR="00803BA1">
          <w:rPr>
            <w:i w:val="0"/>
            <w:sz w:val="24"/>
            <w:szCs w:val="24"/>
          </w:rPr>
          <w:t>ública</w:t>
        </w:r>
      </w:ins>
      <w:r w:rsidR="0005592D">
        <w:rPr>
          <w:i w:val="0"/>
          <w:sz w:val="24"/>
          <w:szCs w:val="24"/>
        </w:rPr>
        <w:t xml:space="preserve">. Com a palavra, o Sr. Leonardo </w:t>
      </w:r>
      <w:del w:id="291" w:author="SPREV" w:date="2021-03-19T02:45:00Z">
        <w:r w:rsidR="0005592D" w:rsidDel="00031B53">
          <w:rPr>
            <w:i w:val="0"/>
            <w:sz w:val="24"/>
            <w:szCs w:val="24"/>
          </w:rPr>
          <w:delText xml:space="preserve">José </w:delText>
        </w:r>
      </w:del>
      <w:r w:rsidR="0005592D">
        <w:rPr>
          <w:i w:val="0"/>
          <w:sz w:val="24"/>
          <w:szCs w:val="24"/>
        </w:rPr>
        <w:t>Rolim</w:t>
      </w:r>
      <w:del w:id="292" w:author="SPREV" w:date="2021-03-19T02:45:00Z">
        <w:r w:rsidR="0005592D" w:rsidDel="00031B53">
          <w:rPr>
            <w:i w:val="0"/>
            <w:sz w:val="24"/>
            <w:szCs w:val="24"/>
          </w:rPr>
          <w:delText xml:space="preserve"> Guimarães</w:delText>
        </w:r>
      </w:del>
      <w:r w:rsidR="0005592D">
        <w:rPr>
          <w:i w:val="0"/>
          <w:sz w:val="24"/>
          <w:szCs w:val="24"/>
        </w:rPr>
        <w:t xml:space="preserve"> explicou que a alteração de 30% para 35% da margem, foge da alçad</w:t>
      </w:r>
      <w:del w:id="293" w:author="SPREV" w:date="2021-03-21T21:25:00Z">
        <w:r w:rsidR="0005592D" w:rsidDel="001D1EF1">
          <w:rPr>
            <w:i w:val="0"/>
            <w:sz w:val="24"/>
            <w:szCs w:val="24"/>
          </w:rPr>
          <w:delText>o</w:delText>
        </w:r>
      </w:del>
      <w:ins w:id="294" w:author="SPREV" w:date="2021-03-21T21:25:00Z">
        <w:r>
          <w:rPr>
            <w:i w:val="0"/>
            <w:sz w:val="24"/>
            <w:szCs w:val="24"/>
          </w:rPr>
          <w:t>a</w:t>
        </w:r>
      </w:ins>
      <w:r w:rsidR="0005592D">
        <w:rPr>
          <w:i w:val="0"/>
          <w:sz w:val="24"/>
          <w:szCs w:val="24"/>
        </w:rPr>
        <w:t xml:space="preserve"> do INSS </w:t>
      </w:r>
      <w:del w:id="295" w:author="SPREV" w:date="2021-03-21T21:26:00Z">
        <w:r w:rsidR="0005592D" w:rsidDel="001D1EF1">
          <w:rPr>
            <w:i w:val="0"/>
            <w:sz w:val="24"/>
            <w:szCs w:val="24"/>
          </w:rPr>
          <w:delText xml:space="preserve">pois </w:delText>
        </w:r>
      </w:del>
      <w:ins w:id="296" w:author="SPREV" w:date="2021-03-21T21:26:00Z">
        <w:r>
          <w:rPr>
            <w:i w:val="0"/>
            <w:sz w:val="24"/>
            <w:szCs w:val="24"/>
          </w:rPr>
          <w:t xml:space="preserve">uma vez que </w:t>
        </w:r>
      </w:ins>
      <w:r w:rsidR="0005592D">
        <w:rPr>
          <w:i w:val="0"/>
          <w:sz w:val="24"/>
          <w:szCs w:val="24"/>
        </w:rPr>
        <w:t xml:space="preserve">depende da edição de </w:t>
      </w:r>
      <w:del w:id="297" w:author="SPREV" w:date="2021-03-21T21:26:00Z">
        <w:r w:rsidR="0005592D" w:rsidDel="001D1EF1">
          <w:rPr>
            <w:i w:val="0"/>
            <w:sz w:val="24"/>
            <w:szCs w:val="24"/>
          </w:rPr>
          <w:delText xml:space="preserve">uma </w:delText>
        </w:r>
      </w:del>
      <w:r w:rsidR="0005592D">
        <w:rPr>
          <w:i w:val="0"/>
          <w:sz w:val="24"/>
          <w:szCs w:val="24"/>
        </w:rPr>
        <w:t xml:space="preserve">medida provisória, </w:t>
      </w:r>
      <w:del w:id="298" w:author="Larissa Claudia Lopes de Araujo - SPREV" w:date="2021-03-22T10:39:00Z">
        <w:r w:rsidR="0005592D" w:rsidDel="00803BA1">
          <w:rPr>
            <w:i w:val="0"/>
            <w:sz w:val="24"/>
            <w:szCs w:val="24"/>
          </w:rPr>
          <w:delText xml:space="preserve">enquanto </w:delText>
        </w:r>
      </w:del>
      <w:ins w:id="299" w:author="Larissa Claudia Lopes de Araujo - SPREV" w:date="2021-03-22T10:39:00Z">
        <w:r w:rsidR="00803BA1">
          <w:rPr>
            <w:i w:val="0"/>
            <w:sz w:val="24"/>
            <w:szCs w:val="24"/>
          </w:rPr>
          <w:t>todavia</w:t>
        </w:r>
        <w:r w:rsidR="00803BA1">
          <w:rPr>
            <w:i w:val="0"/>
            <w:sz w:val="24"/>
            <w:szCs w:val="24"/>
          </w:rPr>
          <w:t xml:space="preserve"> </w:t>
        </w:r>
      </w:ins>
      <w:r w:rsidR="0005592D">
        <w:rPr>
          <w:i w:val="0"/>
          <w:sz w:val="24"/>
          <w:szCs w:val="24"/>
        </w:rPr>
        <w:t>a redução do prazo de 90 para 30 dias, pode ser efetuada pelo INSS a partir de uma deliberação do Conselho Nacional de Previdência Social – CNPS</w:t>
      </w:r>
      <w:ins w:id="300" w:author="Larissa Claudia Lopes de Araujo - SPREV" w:date="2021-03-22T10:39:00Z">
        <w:r w:rsidR="00803BA1">
          <w:rPr>
            <w:i w:val="0"/>
            <w:sz w:val="24"/>
            <w:szCs w:val="24"/>
          </w:rPr>
          <w:t>, seguida de ato do INSS, autorizando a volta da reduç</w:t>
        </w:r>
      </w:ins>
      <w:ins w:id="301" w:author="Larissa Claudia Lopes de Araujo - SPREV" w:date="2021-03-22T10:40:00Z">
        <w:r w:rsidR="00803BA1">
          <w:rPr>
            <w:i w:val="0"/>
            <w:sz w:val="24"/>
            <w:szCs w:val="24"/>
          </w:rPr>
          <w:t>ão do prazo que estava vigente até o fim de 2020</w:t>
        </w:r>
      </w:ins>
      <w:r w:rsidR="0005592D">
        <w:rPr>
          <w:i w:val="0"/>
          <w:sz w:val="24"/>
          <w:szCs w:val="24"/>
        </w:rPr>
        <w:t>.</w:t>
      </w:r>
      <w:r w:rsidR="00345A25">
        <w:rPr>
          <w:i w:val="0"/>
          <w:sz w:val="24"/>
          <w:szCs w:val="24"/>
        </w:rPr>
        <w:t xml:space="preserve"> Após amplo debate, o Sr. </w:t>
      </w:r>
      <w:del w:id="302" w:author="SPREV" w:date="2021-03-19T02:46:00Z">
        <w:r w:rsidR="00345A25" w:rsidDel="00031B53">
          <w:rPr>
            <w:i w:val="0"/>
            <w:sz w:val="24"/>
            <w:szCs w:val="24"/>
          </w:rPr>
          <w:delText>Benedito Adalberto Brunca</w:delText>
        </w:r>
      </w:del>
      <w:ins w:id="303" w:author="SPREV" w:date="2021-03-19T02:46:00Z">
        <w:r w:rsidR="00031B53">
          <w:rPr>
            <w:i w:val="0"/>
            <w:sz w:val="24"/>
            <w:szCs w:val="24"/>
          </w:rPr>
          <w:t>Presidente</w:t>
        </w:r>
      </w:ins>
      <w:r w:rsidR="00345A25">
        <w:rPr>
          <w:i w:val="0"/>
          <w:sz w:val="24"/>
          <w:szCs w:val="24"/>
        </w:rPr>
        <w:t xml:space="preserve"> colocou em votação a deliberação, no sentido da </w:t>
      </w:r>
      <w:r w:rsidR="00345A25" w:rsidRPr="00345A25">
        <w:rPr>
          <w:i w:val="0"/>
          <w:sz w:val="24"/>
          <w:szCs w:val="24"/>
        </w:rPr>
        <w:t>manutenção dos 30 dias após a concessão do</w:t>
      </w:r>
      <w:r w:rsidR="00345A25">
        <w:rPr>
          <w:i w:val="0"/>
          <w:sz w:val="24"/>
          <w:szCs w:val="24"/>
        </w:rPr>
        <w:t>s</w:t>
      </w:r>
      <w:r w:rsidR="00345A25" w:rsidRPr="00345A25">
        <w:rPr>
          <w:i w:val="0"/>
          <w:sz w:val="24"/>
          <w:szCs w:val="24"/>
        </w:rPr>
        <w:t xml:space="preserve"> </w:t>
      </w:r>
      <w:r w:rsidR="00345A25">
        <w:rPr>
          <w:i w:val="0"/>
          <w:sz w:val="24"/>
          <w:szCs w:val="24"/>
        </w:rPr>
        <w:t xml:space="preserve">novos </w:t>
      </w:r>
      <w:r w:rsidR="00345A25" w:rsidRPr="00345A25">
        <w:rPr>
          <w:i w:val="0"/>
          <w:sz w:val="24"/>
          <w:szCs w:val="24"/>
        </w:rPr>
        <w:t>benefício</w:t>
      </w:r>
      <w:r w:rsidR="00345A25">
        <w:rPr>
          <w:i w:val="0"/>
          <w:sz w:val="24"/>
          <w:szCs w:val="24"/>
        </w:rPr>
        <w:t>s,</w:t>
      </w:r>
      <w:r w:rsidR="00345A25" w:rsidRPr="00345A25">
        <w:rPr>
          <w:i w:val="0"/>
          <w:sz w:val="24"/>
          <w:szCs w:val="24"/>
        </w:rPr>
        <w:t xml:space="preserve"> para desbloqueio do acesso ao crédito consignado </w:t>
      </w:r>
      <w:r w:rsidR="00345A25">
        <w:rPr>
          <w:i w:val="0"/>
          <w:sz w:val="24"/>
          <w:szCs w:val="24"/>
        </w:rPr>
        <w:t xml:space="preserve">com vigência até 31 de dezembro de 2021, com o seguinte texto: </w:t>
      </w:r>
      <w:r w:rsidR="00345A25" w:rsidRPr="00345A25">
        <w:rPr>
          <w:i w:val="0"/>
          <w:sz w:val="24"/>
          <w:szCs w:val="24"/>
        </w:rPr>
        <w:t>“</w:t>
      </w:r>
      <w:r w:rsidR="00345A25" w:rsidRPr="00345A25">
        <w:rPr>
          <w:iCs/>
          <w:sz w:val="24"/>
          <w:szCs w:val="24"/>
        </w:rPr>
        <w:t xml:space="preserve">Recomendar que o INSS autorize a manutenção do prazo estipulado na Resolução </w:t>
      </w:r>
      <w:r w:rsidR="00345A25">
        <w:rPr>
          <w:iCs/>
          <w:sz w:val="24"/>
          <w:szCs w:val="24"/>
        </w:rPr>
        <w:t xml:space="preserve">nº </w:t>
      </w:r>
      <w:r w:rsidR="00345A25" w:rsidRPr="00345A25">
        <w:rPr>
          <w:iCs/>
          <w:sz w:val="24"/>
          <w:szCs w:val="24"/>
        </w:rPr>
        <w:t>1.339, de 17 de julho de 2020, para que o beneficiário ou o seu representante legal, possam autorizar o desbloqueio dos benefícios concedidos após 30 dias, contados da data do despacho do benefício, para realização da operação de crédito consignado</w:t>
      </w:r>
      <w:r w:rsidR="00345A25">
        <w:rPr>
          <w:iCs/>
          <w:sz w:val="24"/>
          <w:szCs w:val="24"/>
        </w:rPr>
        <w:t xml:space="preserve"> </w:t>
      </w:r>
      <w:r w:rsidR="00345A25" w:rsidRPr="00345A25">
        <w:rPr>
          <w:iCs/>
          <w:sz w:val="24"/>
          <w:szCs w:val="24"/>
        </w:rPr>
        <w:t>até 31 de dezembro de 2021”</w:t>
      </w:r>
      <w:r w:rsidR="00345A25" w:rsidRPr="00345A25">
        <w:rPr>
          <w:i w:val="0"/>
          <w:sz w:val="24"/>
          <w:szCs w:val="24"/>
        </w:rPr>
        <w:t>.</w:t>
      </w:r>
      <w:r w:rsidR="00345A25">
        <w:rPr>
          <w:i w:val="0"/>
          <w:sz w:val="24"/>
          <w:szCs w:val="24"/>
        </w:rPr>
        <w:t xml:space="preserve"> A deliberação foi aprovada à unanimidade. Quanto </w:t>
      </w:r>
      <w:del w:id="304" w:author="SPREV" w:date="2021-03-21T21:26:00Z">
        <w:r w:rsidR="00345A25" w:rsidDel="001D1EF1">
          <w:rPr>
            <w:i w:val="0"/>
            <w:sz w:val="24"/>
            <w:szCs w:val="24"/>
          </w:rPr>
          <w:delText>a</w:delText>
        </w:r>
      </w:del>
      <w:ins w:id="305" w:author="SPREV" w:date="2021-03-21T21:26:00Z">
        <w:r>
          <w:rPr>
            <w:i w:val="0"/>
            <w:sz w:val="24"/>
            <w:szCs w:val="24"/>
          </w:rPr>
          <w:t>à</w:t>
        </w:r>
      </w:ins>
      <w:r w:rsidR="00345A25">
        <w:rPr>
          <w:i w:val="0"/>
          <w:sz w:val="24"/>
          <w:szCs w:val="24"/>
        </w:rPr>
        <w:t xml:space="preserve"> m</w:t>
      </w:r>
      <w:r w:rsidR="00345A25" w:rsidRPr="00345A25">
        <w:rPr>
          <w:i w:val="0"/>
          <w:sz w:val="24"/>
          <w:szCs w:val="24"/>
        </w:rPr>
        <w:t>anutenção da elevação da margem de 35%, alterada pela Medida Provisória nº 1.006</w:t>
      </w:r>
      <w:r w:rsidR="00345A25">
        <w:rPr>
          <w:i w:val="0"/>
          <w:sz w:val="24"/>
          <w:szCs w:val="24"/>
        </w:rPr>
        <w:t xml:space="preserve"> de 1 de outubro de 2020</w:t>
      </w:r>
      <w:r w:rsidR="00345A25" w:rsidRPr="00345A25">
        <w:rPr>
          <w:i w:val="0"/>
          <w:sz w:val="24"/>
          <w:szCs w:val="24"/>
        </w:rPr>
        <w:t xml:space="preserve">, </w:t>
      </w:r>
      <w:r w:rsidR="00345A25">
        <w:rPr>
          <w:i w:val="0"/>
          <w:sz w:val="24"/>
          <w:szCs w:val="24"/>
        </w:rPr>
        <w:t xml:space="preserve">ficou acordado </w:t>
      </w:r>
      <w:ins w:id="306" w:author="SPREV" w:date="2021-03-21T21:27:00Z">
        <w:r>
          <w:rPr>
            <w:i w:val="0"/>
            <w:sz w:val="24"/>
            <w:szCs w:val="24"/>
          </w:rPr>
          <w:t>que seria feito</w:t>
        </w:r>
      </w:ins>
      <w:del w:id="307" w:author="SPREV" w:date="2021-03-21T21:27:00Z">
        <w:r w:rsidR="00345A25" w:rsidDel="001D1EF1">
          <w:rPr>
            <w:i w:val="0"/>
            <w:sz w:val="24"/>
            <w:szCs w:val="24"/>
          </w:rPr>
          <w:delText>um</w:delText>
        </w:r>
      </w:del>
      <w:r w:rsidR="00345A25">
        <w:rPr>
          <w:i w:val="0"/>
          <w:sz w:val="24"/>
          <w:szCs w:val="24"/>
        </w:rPr>
        <w:t xml:space="preserve"> debate mais aprofundado </w:t>
      </w:r>
      <w:del w:id="308" w:author="SPREV" w:date="2021-03-21T21:27:00Z">
        <w:r w:rsidR="00345A25" w:rsidDel="001D1EF1">
          <w:rPr>
            <w:i w:val="0"/>
            <w:sz w:val="24"/>
            <w:szCs w:val="24"/>
          </w:rPr>
          <w:delText xml:space="preserve">para </w:delText>
        </w:r>
      </w:del>
      <w:ins w:id="309" w:author="SPREV" w:date="2021-03-21T21:27:00Z">
        <w:r>
          <w:rPr>
            <w:i w:val="0"/>
            <w:sz w:val="24"/>
            <w:szCs w:val="24"/>
          </w:rPr>
          <w:t>n</w:t>
        </w:r>
      </w:ins>
      <w:r w:rsidR="00345A25">
        <w:rPr>
          <w:i w:val="0"/>
          <w:sz w:val="24"/>
          <w:szCs w:val="24"/>
        </w:rPr>
        <w:t>a próxima reunião do CNPS.</w:t>
      </w:r>
      <w:r w:rsidR="0063141F">
        <w:rPr>
          <w:i w:val="0"/>
          <w:sz w:val="24"/>
          <w:szCs w:val="24"/>
        </w:rPr>
        <w:t xml:space="preserve"> Vencido o tema, </w:t>
      </w:r>
      <w:ins w:id="310" w:author="SPREV" w:date="2021-03-21T21:27:00Z">
        <w:r>
          <w:rPr>
            <w:i w:val="0"/>
            <w:sz w:val="24"/>
            <w:szCs w:val="24"/>
          </w:rPr>
          <w:t xml:space="preserve">o Sr. Presidente </w:t>
        </w:r>
      </w:ins>
      <w:r w:rsidR="0063141F">
        <w:rPr>
          <w:i w:val="0"/>
          <w:sz w:val="24"/>
          <w:szCs w:val="24"/>
        </w:rPr>
        <w:t xml:space="preserve">instou o último ponto de pauta: </w:t>
      </w:r>
      <w:r w:rsidR="0063141F" w:rsidRPr="0063141F">
        <w:rPr>
          <w:i w:val="0"/>
          <w:sz w:val="24"/>
          <w:szCs w:val="24"/>
        </w:rPr>
        <w:t xml:space="preserve">Revalidação da ampliação do prazo para recadastramento dos descontos em folha dos associados nos </w:t>
      </w:r>
      <w:del w:id="311" w:author="Larissa Claudia Lopes de Araujo - SPREV" w:date="2021-03-22T10:47:00Z">
        <w:r w:rsidR="0063141F" w:rsidRPr="0063141F" w:rsidDel="00797A24">
          <w:rPr>
            <w:i w:val="0"/>
            <w:sz w:val="24"/>
            <w:szCs w:val="24"/>
          </w:rPr>
          <w:delText xml:space="preserve">beneficiários </w:delText>
        </w:r>
      </w:del>
      <w:ins w:id="312" w:author="Larissa Claudia Lopes de Araujo - SPREV" w:date="2021-03-22T10:47:00Z">
        <w:r w:rsidR="00797A24" w:rsidRPr="0063141F">
          <w:rPr>
            <w:i w:val="0"/>
            <w:sz w:val="24"/>
            <w:szCs w:val="24"/>
          </w:rPr>
          <w:t>benef</w:t>
        </w:r>
        <w:r w:rsidR="00797A24">
          <w:rPr>
            <w:i w:val="0"/>
            <w:sz w:val="24"/>
            <w:szCs w:val="24"/>
          </w:rPr>
          <w:t>í</w:t>
        </w:r>
        <w:r w:rsidR="00797A24" w:rsidRPr="0063141F">
          <w:rPr>
            <w:i w:val="0"/>
            <w:sz w:val="24"/>
            <w:szCs w:val="24"/>
          </w:rPr>
          <w:t xml:space="preserve">cios </w:t>
        </w:r>
      </w:ins>
      <w:r w:rsidR="0063141F" w:rsidRPr="0063141F">
        <w:rPr>
          <w:i w:val="0"/>
          <w:sz w:val="24"/>
          <w:szCs w:val="24"/>
        </w:rPr>
        <w:t>previdenciários</w:t>
      </w:r>
      <w:r w:rsidR="0063141F">
        <w:rPr>
          <w:i w:val="0"/>
          <w:sz w:val="24"/>
          <w:szCs w:val="24"/>
        </w:rPr>
        <w:t xml:space="preserve">, tema solicitado pelo COBAP. De pronto, o Sr. Obede Muniz </w:t>
      </w:r>
      <w:del w:id="313" w:author="SPREV" w:date="2021-03-19T02:46:00Z">
        <w:r w:rsidR="00F010A7" w:rsidDel="00031B53">
          <w:rPr>
            <w:i w:val="0"/>
            <w:sz w:val="24"/>
            <w:szCs w:val="24"/>
          </w:rPr>
          <w:delText xml:space="preserve">Teodoro </w:delText>
        </w:r>
      </w:del>
      <w:r w:rsidR="0063141F">
        <w:rPr>
          <w:i w:val="0"/>
          <w:sz w:val="24"/>
          <w:szCs w:val="24"/>
        </w:rPr>
        <w:t>iniciou falando que a Instrução Normativa nº 110</w:t>
      </w:r>
      <w:ins w:id="314" w:author="SPREV" w:date="2021-03-21T21:44:00Z">
        <w:r>
          <w:rPr>
            <w:i w:val="0"/>
            <w:sz w:val="24"/>
            <w:szCs w:val="24"/>
          </w:rPr>
          <w:t>,</w:t>
        </w:r>
      </w:ins>
      <w:r w:rsidR="0063141F">
        <w:rPr>
          <w:i w:val="0"/>
          <w:sz w:val="24"/>
          <w:szCs w:val="24"/>
        </w:rPr>
        <w:t xml:space="preserve"> de 3 de dezembro de 2020</w:t>
      </w:r>
      <w:r w:rsidR="00F010A7">
        <w:rPr>
          <w:i w:val="0"/>
          <w:sz w:val="24"/>
          <w:szCs w:val="24"/>
        </w:rPr>
        <w:t>,</w:t>
      </w:r>
      <w:r w:rsidR="00FE6A56">
        <w:rPr>
          <w:i w:val="0"/>
          <w:sz w:val="24"/>
          <w:szCs w:val="24"/>
        </w:rPr>
        <w:t xml:space="preserve"> trouxe um grande problema para os associados e associações, na medida em que se torna impossível cumprir o prazo determinado para </w:t>
      </w:r>
      <w:del w:id="315" w:author="Larissa Claudia Lopes de Araujo - SPREV" w:date="2021-03-22T10:55:00Z">
        <w:r w:rsidR="00FE6A56" w:rsidDel="00797A24">
          <w:rPr>
            <w:i w:val="0"/>
            <w:sz w:val="24"/>
            <w:szCs w:val="24"/>
          </w:rPr>
          <w:delText xml:space="preserve">esse </w:delText>
        </w:r>
      </w:del>
      <w:ins w:id="316" w:author="Larissa Claudia Lopes de Araujo - SPREV" w:date="2021-03-22T10:55:00Z">
        <w:r w:rsidR="00797A24">
          <w:rPr>
            <w:i w:val="0"/>
            <w:sz w:val="24"/>
            <w:szCs w:val="24"/>
          </w:rPr>
          <w:t>o</w:t>
        </w:r>
        <w:r w:rsidR="00797A24">
          <w:rPr>
            <w:i w:val="0"/>
            <w:sz w:val="24"/>
            <w:szCs w:val="24"/>
          </w:rPr>
          <w:t xml:space="preserve"> </w:t>
        </w:r>
      </w:ins>
      <w:r w:rsidR="00FE6A56">
        <w:rPr>
          <w:i w:val="0"/>
          <w:sz w:val="24"/>
          <w:szCs w:val="24"/>
        </w:rPr>
        <w:t xml:space="preserve">recadastramento, devido a pandemia e, principalmente, porque a grande maioria dos associados são pertencentes ao grupo de risco (maiores de 65 anos). Explicou que a COBAP representa mais de 35 milhões </w:t>
      </w:r>
      <w:del w:id="317" w:author="SPREV" w:date="2021-03-21T21:45:00Z">
        <w:r w:rsidR="00FE6A56" w:rsidDel="001D1EF1">
          <w:rPr>
            <w:i w:val="0"/>
            <w:sz w:val="24"/>
            <w:szCs w:val="24"/>
          </w:rPr>
          <w:delText xml:space="preserve">entre </w:delText>
        </w:r>
      </w:del>
      <w:ins w:id="318" w:author="SPREV" w:date="2021-03-21T21:45:00Z">
        <w:r>
          <w:rPr>
            <w:i w:val="0"/>
            <w:sz w:val="24"/>
            <w:szCs w:val="24"/>
          </w:rPr>
          <w:t xml:space="preserve">de </w:t>
        </w:r>
      </w:ins>
      <w:r w:rsidR="00FE6A56">
        <w:rPr>
          <w:i w:val="0"/>
          <w:sz w:val="24"/>
          <w:szCs w:val="24"/>
        </w:rPr>
        <w:t xml:space="preserve">aposentados e pensionistas e que, até o momento não foi possível revalidar </w:t>
      </w:r>
      <w:del w:id="319" w:author="SPREV" w:date="2021-03-21T21:45:00Z">
        <w:r w:rsidR="00FE6A56" w:rsidDel="001D1EF1">
          <w:rPr>
            <w:i w:val="0"/>
            <w:sz w:val="24"/>
            <w:szCs w:val="24"/>
          </w:rPr>
          <w:delText xml:space="preserve">nem </w:delText>
        </w:r>
      </w:del>
      <w:ins w:id="320" w:author="SPREV" w:date="2021-03-21T21:45:00Z">
        <w:del w:id="321" w:author="Larissa Claudia Lopes de Araujo - SPREV" w:date="2021-03-22T10:55:00Z">
          <w:r w:rsidDel="00797A24">
            <w:rPr>
              <w:i w:val="0"/>
              <w:sz w:val="24"/>
              <w:szCs w:val="24"/>
            </w:rPr>
            <w:delText>o</w:delText>
          </w:r>
        </w:del>
        <w:r>
          <w:rPr>
            <w:i w:val="0"/>
            <w:sz w:val="24"/>
            <w:szCs w:val="24"/>
          </w:rPr>
          <w:t xml:space="preserve"> </w:t>
        </w:r>
      </w:ins>
      <w:r w:rsidR="00FE6A56">
        <w:rPr>
          <w:i w:val="0"/>
          <w:sz w:val="24"/>
          <w:szCs w:val="24"/>
        </w:rPr>
        <w:t>0,5%. Diante do exposto, propôs uma prorrogação do prazo até 31 de dezembro de 2023</w:t>
      </w:r>
      <w:r w:rsidR="00107769">
        <w:rPr>
          <w:i w:val="0"/>
          <w:sz w:val="24"/>
          <w:szCs w:val="24"/>
        </w:rPr>
        <w:t xml:space="preserve">, medida que traria maior conforto e tranquilidade para os aposentados, evitando tumulto na hora do </w:t>
      </w:r>
      <w:r w:rsidR="006A0544">
        <w:rPr>
          <w:i w:val="0"/>
          <w:sz w:val="24"/>
          <w:szCs w:val="24"/>
        </w:rPr>
        <w:t xml:space="preserve">recadastramento. Sensível a questão, o Sr. Ariovaldo de Camargo endossou o pedido da COBAP e acrescentou que por conta da pandemia, o ano de 2021 já está praticamente perdido, visto que a vacina ainda não chegou para todos, principalmente para o grupo de risco. O representante da CONTAG, Sr. Evandro </w:t>
      </w:r>
      <w:del w:id="322" w:author="SPREV" w:date="2021-03-19T02:46:00Z">
        <w:r w:rsidR="006A0544" w:rsidDel="00031B53">
          <w:rPr>
            <w:i w:val="0"/>
            <w:sz w:val="24"/>
            <w:szCs w:val="24"/>
          </w:rPr>
          <w:delText xml:space="preserve">José </w:delText>
        </w:r>
      </w:del>
      <w:r w:rsidR="006A0544">
        <w:rPr>
          <w:i w:val="0"/>
          <w:sz w:val="24"/>
          <w:szCs w:val="24"/>
        </w:rPr>
        <w:t>Morello explicou que a revalidação até o final de 2021, pelas circunstâncias do momento, se torna uma tarefa humanamente impossível, e concordou com a proposta de prazo até o final de 2023</w:t>
      </w:r>
      <w:r w:rsidR="00C74626">
        <w:rPr>
          <w:i w:val="0"/>
          <w:sz w:val="24"/>
          <w:szCs w:val="24"/>
        </w:rPr>
        <w:t xml:space="preserve"> em função da demora na regulamentação, </w:t>
      </w:r>
      <w:ins w:id="323" w:author="Larissa Claudia Lopes de Araujo - SPREV" w:date="2021-03-22T11:01:00Z">
        <w:r w:rsidR="003529BB">
          <w:rPr>
            <w:i w:val="0"/>
            <w:sz w:val="24"/>
            <w:szCs w:val="24"/>
          </w:rPr>
          <w:t>pel</w:t>
        </w:r>
      </w:ins>
      <w:r w:rsidR="00C74626">
        <w:rPr>
          <w:i w:val="0"/>
          <w:sz w:val="24"/>
          <w:szCs w:val="24"/>
        </w:rPr>
        <w:t>a pandemia, e pelo fato de não haver um horizonte que aponte para o fim dessa pandemia</w:t>
      </w:r>
      <w:r w:rsidR="006A0544">
        <w:rPr>
          <w:i w:val="0"/>
          <w:sz w:val="24"/>
          <w:szCs w:val="24"/>
        </w:rPr>
        <w:t>.</w:t>
      </w:r>
      <w:ins w:id="324" w:author="Larissa Claudia Lopes de Araujo - SPREV" w:date="2021-03-22T11:01:00Z">
        <w:r w:rsidR="003529BB">
          <w:rPr>
            <w:i w:val="0"/>
            <w:sz w:val="24"/>
            <w:szCs w:val="24"/>
          </w:rPr>
          <w:t xml:space="preserve"> Pontuou a </w:t>
        </w:r>
        <w:r w:rsidR="003529BB" w:rsidRPr="003529BB">
          <w:rPr>
            <w:i w:val="0"/>
            <w:sz w:val="24"/>
            <w:szCs w:val="24"/>
          </w:rPr>
          <w:t xml:space="preserve">dificuldade de </w:t>
        </w:r>
      </w:ins>
      <w:ins w:id="325" w:author="Larissa Claudia Lopes de Araujo - SPREV" w:date="2021-03-22T11:02:00Z">
        <w:r w:rsidR="003529BB">
          <w:rPr>
            <w:i w:val="0"/>
            <w:sz w:val="24"/>
            <w:szCs w:val="24"/>
          </w:rPr>
          <w:t xml:space="preserve">se </w:t>
        </w:r>
      </w:ins>
      <w:ins w:id="326" w:author="Larissa Claudia Lopes de Araujo - SPREV" w:date="2021-03-22T11:01:00Z">
        <w:r w:rsidR="003529BB" w:rsidRPr="003529BB">
          <w:rPr>
            <w:i w:val="0"/>
            <w:sz w:val="24"/>
            <w:szCs w:val="24"/>
          </w:rPr>
          <w:t>chegar até as pessoas, ou das pessoas irem até as entidades</w:t>
        </w:r>
      </w:ins>
      <w:ins w:id="327" w:author="Larissa Claudia Lopes de Araujo - SPREV" w:date="2021-03-22T11:02:00Z">
        <w:r w:rsidR="003529BB">
          <w:rPr>
            <w:i w:val="0"/>
            <w:sz w:val="24"/>
            <w:szCs w:val="24"/>
          </w:rPr>
          <w:t xml:space="preserve"> para efetuarem a revalidação no cenário atual</w:t>
        </w:r>
      </w:ins>
      <w:ins w:id="328" w:author="Larissa Claudia Lopes de Araujo - SPREV" w:date="2021-03-22T11:01:00Z">
        <w:r w:rsidR="003529BB" w:rsidRPr="003529BB">
          <w:rPr>
            <w:i w:val="0"/>
            <w:sz w:val="24"/>
            <w:szCs w:val="24"/>
          </w:rPr>
          <w:t>.</w:t>
        </w:r>
      </w:ins>
      <w:r w:rsidR="00C74626">
        <w:rPr>
          <w:i w:val="0"/>
          <w:sz w:val="24"/>
          <w:szCs w:val="24"/>
        </w:rPr>
        <w:t xml:space="preserve"> Sobre o tema, o Sr. </w:t>
      </w:r>
      <w:del w:id="329" w:author="SPREV" w:date="2021-03-19T02:46:00Z">
        <w:r w:rsidR="00C74626" w:rsidDel="00031B53">
          <w:rPr>
            <w:i w:val="0"/>
            <w:sz w:val="24"/>
            <w:szCs w:val="24"/>
          </w:rPr>
          <w:delText>Benedito Adalberto Brunca</w:delText>
        </w:r>
      </w:del>
      <w:ins w:id="330" w:author="SPREV" w:date="2021-03-19T02:46:00Z">
        <w:r w:rsidR="00031B53">
          <w:rPr>
            <w:i w:val="0"/>
            <w:sz w:val="24"/>
            <w:szCs w:val="24"/>
          </w:rPr>
          <w:t>Presidente</w:t>
        </w:r>
      </w:ins>
      <w:r w:rsidR="00C74626">
        <w:rPr>
          <w:i w:val="0"/>
          <w:sz w:val="24"/>
          <w:szCs w:val="24"/>
        </w:rPr>
        <w:t xml:space="preserve"> explicou que, </w:t>
      </w:r>
      <w:ins w:id="331" w:author="Larissa Claudia Lopes de Araujo - SPREV" w:date="2021-03-22T11:14:00Z">
        <w:r w:rsidR="00BF5795">
          <w:rPr>
            <w:i w:val="0"/>
            <w:sz w:val="24"/>
            <w:szCs w:val="24"/>
          </w:rPr>
          <w:t xml:space="preserve">na reunião que os representantes tiveram </w:t>
        </w:r>
      </w:ins>
      <w:del w:id="332" w:author="Larissa Claudia Lopes de Araujo - SPREV" w:date="2021-03-22T11:15:00Z">
        <w:r w:rsidR="00C74626" w:rsidDel="00BF5795">
          <w:rPr>
            <w:i w:val="0"/>
            <w:sz w:val="24"/>
            <w:szCs w:val="24"/>
          </w:rPr>
          <w:delText xml:space="preserve">em reunião </w:delText>
        </w:r>
      </w:del>
      <w:r w:rsidR="00C74626">
        <w:rPr>
          <w:i w:val="0"/>
          <w:sz w:val="24"/>
          <w:szCs w:val="24"/>
        </w:rPr>
        <w:t xml:space="preserve">com o </w:t>
      </w:r>
      <w:r w:rsidR="00C74626" w:rsidRPr="00C74626">
        <w:rPr>
          <w:i w:val="0"/>
          <w:sz w:val="24"/>
          <w:szCs w:val="24"/>
        </w:rPr>
        <w:t>Presidente do INSS, Leonardo Rolim</w:t>
      </w:r>
      <w:r w:rsidR="00C74626">
        <w:rPr>
          <w:i w:val="0"/>
          <w:sz w:val="24"/>
          <w:szCs w:val="24"/>
        </w:rPr>
        <w:t>,</w:t>
      </w:r>
      <w:r w:rsidR="00C74626" w:rsidRPr="00C74626">
        <w:rPr>
          <w:i w:val="0"/>
          <w:sz w:val="24"/>
          <w:szCs w:val="24"/>
        </w:rPr>
        <w:t xml:space="preserve"> </w:t>
      </w:r>
      <w:r w:rsidR="00C74626">
        <w:rPr>
          <w:i w:val="0"/>
          <w:sz w:val="24"/>
          <w:szCs w:val="24"/>
        </w:rPr>
        <w:t xml:space="preserve">foi demonstrada uma grande preocupação do </w:t>
      </w:r>
      <w:r w:rsidR="00C74626" w:rsidRPr="00C74626">
        <w:rPr>
          <w:i w:val="0"/>
          <w:sz w:val="24"/>
          <w:szCs w:val="24"/>
        </w:rPr>
        <w:t>INSS em relação a dilação d</w:t>
      </w:r>
      <w:r w:rsidR="00C74626">
        <w:rPr>
          <w:i w:val="0"/>
          <w:sz w:val="24"/>
          <w:szCs w:val="24"/>
        </w:rPr>
        <w:t>o</w:t>
      </w:r>
      <w:r w:rsidR="00C74626" w:rsidRPr="00C74626">
        <w:rPr>
          <w:i w:val="0"/>
          <w:sz w:val="24"/>
          <w:szCs w:val="24"/>
        </w:rPr>
        <w:t xml:space="preserve"> prazo</w:t>
      </w:r>
      <w:r w:rsidR="00C74626">
        <w:rPr>
          <w:i w:val="0"/>
          <w:sz w:val="24"/>
          <w:szCs w:val="24"/>
        </w:rPr>
        <w:t xml:space="preserve">, pois há </w:t>
      </w:r>
      <w:r w:rsidR="00C74626" w:rsidRPr="00C74626">
        <w:rPr>
          <w:i w:val="0"/>
          <w:sz w:val="24"/>
          <w:szCs w:val="24"/>
        </w:rPr>
        <w:t>entendimento da área jurídica</w:t>
      </w:r>
      <w:r w:rsidR="00C74626">
        <w:rPr>
          <w:i w:val="0"/>
          <w:sz w:val="24"/>
          <w:szCs w:val="24"/>
        </w:rPr>
        <w:t xml:space="preserve"> que </w:t>
      </w:r>
      <w:r w:rsidR="00C74626" w:rsidRPr="00C74626">
        <w:rPr>
          <w:i w:val="0"/>
          <w:sz w:val="24"/>
          <w:szCs w:val="24"/>
        </w:rPr>
        <w:t xml:space="preserve">este prazo </w:t>
      </w:r>
      <w:r w:rsidR="00C74626">
        <w:rPr>
          <w:i w:val="0"/>
          <w:sz w:val="24"/>
          <w:szCs w:val="24"/>
        </w:rPr>
        <w:t xml:space="preserve">só poderia </w:t>
      </w:r>
      <w:r w:rsidR="00C74626" w:rsidRPr="00C74626">
        <w:rPr>
          <w:i w:val="0"/>
          <w:sz w:val="24"/>
          <w:szCs w:val="24"/>
        </w:rPr>
        <w:t>ser alterado por lei</w:t>
      </w:r>
      <w:r w:rsidR="00C74626">
        <w:rPr>
          <w:i w:val="0"/>
          <w:sz w:val="24"/>
          <w:szCs w:val="24"/>
        </w:rPr>
        <w:t xml:space="preserve">, visto que ele é originário de uma alteração </w:t>
      </w:r>
      <w:r w:rsidR="002804BA">
        <w:rPr>
          <w:i w:val="0"/>
          <w:sz w:val="24"/>
          <w:szCs w:val="24"/>
        </w:rPr>
        <w:t>n</w:t>
      </w:r>
      <w:r w:rsidR="00C74626">
        <w:rPr>
          <w:i w:val="0"/>
          <w:sz w:val="24"/>
          <w:szCs w:val="24"/>
        </w:rPr>
        <w:t xml:space="preserve">a </w:t>
      </w:r>
      <w:bookmarkStart w:id="333" w:name="_Hlk66440107"/>
      <w:r w:rsidR="00C74626">
        <w:rPr>
          <w:i w:val="0"/>
          <w:sz w:val="24"/>
          <w:szCs w:val="24"/>
        </w:rPr>
        <w:t>Lei nº 13.846</w:t>
      </w:r>
      <w:ins w:id="334" w:author="SPREV" w:date="2021-03-21T21:47:00Z">
        <w:r>
          <w:rPr>
            <w:i w:val="0"/>
            <w:sz w:val="24"/>
            <w:szCs w:val="24"/>
          </w:rPr>
          <w:t>,</w:t>
        </w:r>
      </w:ins>
      <w:r w:rsidR="00C74626">
        <w:rPr>
          <w:i w:val="0"/>
          <w:sz w:val="24"/>
          <w:szCs w:val="24"/>
        </w:rPr>
        <w:t xml:space="preserve"> de 18 de junho de 2019</w:t>
      </w:r>
      <w:bookmarkEnd w:id="333"/>
      <w:r w:rsidR="00C74626">
        <w:rPr>
          <w:i w:val="0"/>
          <w:sz w:val="24"/>
          <w:szCs w:val="24"/>
        </w:rPr>
        <w:t xml:space="preserve">. Com a palavra o Sr. Natal Léo aclarou que não se trata de um pedido formal para alterar o artigo da lei, mas sim um pedido para que o CNPS </w:t>
      </w:r>
      <w:del w:id="335" w:author="SPREV" w:date="2021-03-21T21:48:00Z">
        <w:r w:rsidR="00C74626" w:rsidDel="001D1EF1">
          <w:rPr>
            <w:i w:val="0"/>
            <w:sz w:val="24"/>
            <w:szCs w:val="24"/>
          </w:rPr>
          <w:delText xml:space="preserve">encaminha </w:delText>
        </w:r>
      </w:del>
      <w:ins w:id="336" w:author="SPREV" w:date="2021-03-21T21:48:00Z">
        <w:r>
          <w:rPr>
            <w:i w:val="0"/>
            <w:sz w:val="24"/>
            <w:szCs w:val="24"/>
          </w:rPr>
          <w:t xml:space="preserve">encaminhe </w:t>
        </w:r>
      </w:ins>
      <w:r w:rsidR="00C74626">
        <w:rPr>
          <w:i w:val="0"/>
          <w:sz w:val="24"/>
          <w:szCs w:val="24"/>
        </w:rPr>
        <w:t>uma recomendação ao Congresso Nacional sugerindo a data limite de 31 de dezembro de 2023.</w:t>
      </w:r>
      <w:ins w:id="337" w:author="Larissa Claudia Lopes de Araujo - SPREV" w:date="2021-03-22T11:16:00Z">
        <w:r w:rsidR="00BF5795">
          <w:rPr>
            <w:i w:val="0"/>
            <w:sz w:val="24"/>
            <w:szCs w:val="24"/>
          </w:rPr>
          <w:t xml:space="preserve"> Em complementação, o Sr. Evandro Morello esclareceu que </w:t>
        </w:r>
      </w:ins>
      <w:ins w:id="338" w:author="Larissa Claudia Lopes de Araujo - SPREV" w:date="2021-03-22T11:17:00Z">
        <w:r w:rsidR="00BF5795">
          <w:rPr>
            <w:i w:val="0"/>
            <w:sz w:val="24"/>
            <w:szCs w:val="24"/>
          </w:rPr>
          <w:t xml:space="preserve">o conselho </w:t>
        </w:r>
        <w:r w:rsidR="00BF5795" w:rsidRPr="00BF5795">
          <w:rPr>
            <w:i w:val="0"/>
            <w:sz w:val="24"/>
            <w:szCs w:val="24"/>
          </w:rPr>
          <w:t xml:space="preserve">pode aprovar uma resolução que dê apoio a essa necessidade das entidades associativas </w:t>
        </w:r>
        <w:r w:rsidR="00BF5795">
          <w:rPr>
            <w:i w:val="0"/>
            <w:sz w:val="24"/>
            <w:szCs w:val="24"/>
          </w:rPr>
          <w:t>participantes do CNPS</w:t>
        </w:r>
        <w:r w:rsidR="00BF5795" w:rsidRPr="00BF5795">
          <w:rPr>
            <w:i w:val="0"/>
            <w:sz w:val="24"/>
            <w:szCs w:val="24"/>
          </w:rPr>
          <w:t>, que atua</w:t>
        </w:r>
      </w:ins>
      <w:ins w:id="339" w:author="Larissa Claudia Lopes de Araujo - SPREV" w:date="2021-03-22T11:18:00Z">
        <w:r w:rsidR="00BF5795">
          <w:rPr>
            <w:i w:val="0"/>
            <w:sz w:val="24"/>
            <w:szCs w:val="24"/>
          </w:rPr>
          <w:t>m</w:t>
        </w:r>
      </w:ins>
      <w:ins w:id="340" w:author="Larissa Claudia Lopes de Araujo - SPREV" w:date="2021-03-22T11:17:00Z">
        <w:r w:rsidR="00BF5795" w:rsidRPr="00BF5795">
          <w:rPr>
            <w:i w:val="0"/>
            <w:sz w:val="24"/>
            <w:szCs w:val="24"/>
          </w:rPr>
          <w:t xml:space="preserve"> junto </w:t>
        </w:r>
      </w:ins>
      <w:ins w:id="341" w:author="Larissa Claudia Lopes de Araujo - SPREV" w:date="2021-03-22T11:18:00Z">
        <w:r w:rsidR="00BF5795">
          <w:rPr>
            <w:i w:val="0"/>
            <w:sz w:val="24"/>
            <w:szCs w:val="24"/>
          </w:rPr>
          <w:t>a</w:t>
        </w:r>
      </w:ins>
      <w:ins w:id="342" w:author="Larissa Claudia Lopes de Araujo - SPREV" w:date="2021-03-22T11:17:00Z">
        <w:r w:rsidR="00BF5795" w:rsidRPr="00BF5795">
          <w:rPr>
            <w:i w:val="0"/>
            <w:sz w:val="24"/>
            <w:szCs w:val="24"/>
          </w:rPr>
          <w:t>o INSS para implementar política de previdência</w:t>
        </w:r>
      </w:ins>
      <w:ins w:id="343" w:author="Larissa Claudia Lopes de Araujo - SPREV" w:date="2021-03-22T11:18:00Z">
        <w:r w:rsidR="00BF5795">
          <w:rPr>
            <w:i w:val="0"/>
            <w:sz w:val="24"/>
            <w:szCs w:val="24"/>
          </w:rPr>
          <w:t xml:space="preserve">. Acrescentou que </w:t>
        </w:r>
      </w:ins>
      <w:ins w:id="344" w:author="Larissa Claudia Lopes de Araujo - SPREV" w:date="2021-03-22T11:19:00Z">
        <w:r w:rsidR="00BF5795">
          <w:rPr>
            <w:i w:val="0"/>
            <w:sz w:val="24"/>
            <w:szCs w:val="24"/>
          </w:rPr>
          <w:t xml:space="preserve">se trata de um pedido de sensibilização do </w:t>
        </w:r>
        <w:r w:rsidR="00BF5795" w:rsidRPr="00BF5795">
          <w:rPr>
            <w:i w:val="0"/>
            <w:sz w:val="24"/>
            <w:szCs w:val="24"/>
          </w:rPr>
          <w:t xml:space="preserve">governo para poder dar condições as entidades de poderem continuar trabalhando e se organizando nesse período de pandemia, até </w:t>
        </w:r>
        <w:r w:rsidR="00BF5795">
          <w:rPr>
            <w:i w:val="0"/>
            <w:sz w:val="24"/>
            <w:szCs w:val="24"/>
          </w:rPr>
          <w:t xml:space="preserve">mesmo </w:t>
        </w:r>
        <w:r w:rsidR="00BF5795" w:rsidRPr="00BF5795">
          <w:rPr>
            <w:i w:val="0"/>
            <w:sz w:val="24"/>
            <w:szCs w:val="24"/>
          </w:rPr>
          <w:t>para cumprir aquilo que</w:t>
        </w:r>
      </w:ins>
      <w:ins w:id="345" w:author="Larissa Claudia Lopes de Araujo - SPREV" w:date="2021-03-22T11:20:00Z">
        <w:r w:rsidR="00BF5795">
          <w:rPr>
            <w:i w:val="0"/>
            <w:sz w:val="24"/>
            <w:szCs w:val="24"/>
          </w:rPr>
          <w:t xml:space="preserve"> está determinado</w:t>
        </w:r>
      </w:ins>
      <w:ins w:id="346" w:author="Larissa Claudia Lopes de Araujo - SPREV" w:date="2021-03-22T11:19:00Z">
        <w:r w:rsidR="00BF5795" w:rsidRPr="00BF5795">
          <w:rPr>
            <w:i w:val="0"/>
            <w:sz w:val="24"/>
            <w:szCs w:val="24"/>
          </w:rPr>
          <w:t xml:space="preserve"> </w:t>
        </w:r>
      </w:ins>
      <w:ins w:id="347" w:author="Larissa Claudia Lopes de Araujo - SPREV" w:date="2021-03-22T11:20:00Z">
        <w:r w:rsidR="00BF5795">
          <w:rPr>
            <w:i w:val="0"/>
            <w:sz w:val="24"/>
            <w:szCs w:val="24"/>
          </w:rPr>
          <w:t>n</w:t>
        </w:r>
      </w:ins>
      <w:ins w:id="348" w:author="Larissa Claudia Lopes de Araujo - SPREV" w:date="2021-03-22T11:19:00Z">
        <w:r w:rsidR="00BF5795" w:rsidRPr="00BF5795">
          <w:rPr>
            <w:i w:val="0"/>
            <w:sz w:val="24"/>
            <w:szCs w:val="24"/>
          </w:rPr>
          <w:t>a lei</w:t>
        </w:r>
        <w:r w:rsidR="00BF5795">
          <w:rPr>
            <w:i w:val="0"/>
            <w:sz w:val="24"/>
            <w:szCs w:val="24"/>
          </w:rPr>
          <w:t>.</w:t>
        </w:r>
      </w:ins>
      <w:r w:rsidR="00C74626">
        <w:rPr>
          <w:i w:val="0"/>
          <w:sz w:val="24"/>
          <w:szCs w:val="24"/>
        </w:rPr>
        <w:t xml:space="preserve"> Com a palavra, o Sr. </w:t>
      </w:r>
      <w:del w:id="349" w:author="SPREV" w:date="2021-03-19T02:47:00Z">
        <w:r w:rsidR="00C74626" w:rsidDel="00031B53">
          <w:rPr>
            <w:i w:val="0"/>
            <w:sz w:val="24"/>
            <w:szCs w:val="24"/>
          </w:rPr>
          <w:delText xml:space="preserve">José </w:delText>
        </w:r>
      </w:del>
      <w:r w:rsidR="00C74626">
        <w:rPr>
          <w:i w:val="0"/>
          <w:sz w:val="24"/>
          <w:szCs w:val="24"/>
        </w:rPr>
        <w:t xml:space="preserve">Leonardo Rolim </w:t>
      </w:r>
      <w:del w:id="350" w:author="SPREV" w:date="2021-03-19T02:47:00Z">
        <w:r w:rsidR="00C74626" w:rsidDel="00031B53">
          <w:rPr>
            <w:i w:val="0"/>
            <w:sz w:val="24"/>
            <w:szCs w:val="24"/>
          </w:rPr>
          <w:delText xml:space="preserve">Guimarães </w:delText>
        </w:r>
      </w:del>
      <w:r w:rsidR="00C74626">
        <w:rPr>
          <w:i w:val="0"/>
          <w:sz w:val="24"/>
          <w:szCs w:val="24"/>
        </w:rPr>
        <w:t>reconheceu que o prazo é exíguo em função da pandemia e concordou com a proposta de prorrogação</w:t>
      </w:r>
      <w:r w:rsidR="00735A29">
        <w:rPr>
          <w:i w:val="0"/>
          <w:sz w:val="24"/>
          <w:szCs w:val="24"/>
        </w:rPr>
        <w:t xml:space="preserve">. Explicou </w:t>
      </w:r>
      <w:ins w:id="351" w:author="SPREV" w:date="2021-03-21T21:48:00Z">
        <w:r>
          <w:rPr>
            <w:i w:val="0"/>
            <w:sz w:val="24"/>
            <w:szCs w:val="24"/>
          </w:rPr>
          <w:t xml:space="preserve">que </w:t>
        </w:r>
      </w:ins>
      <w:r w:rsidR="00735A29">
        <w:rPr>
          <w:i w:val="0"/>
          <w:sz w:val="24"/>
          <w:szCs w:val="24"/>
        </w:rPr>
        <w:t xml:space="preserve">o tema precisa </w:t>
      </w:r>
      <w:del w:id="352" w:author="Larissa Claudia Lopes de Araujo - SPREV" w:date="2021-03-22T11:24:00Z">
        <w:r w:rsidR="00735A29" w:rsidDel="00BF5795">
          <w:rPr>
            <w:i w:val="0"/>
            <w:sz w:val="24"/>
            <w:szCs w:val="24"/>
          </w:rPr>
          <w:delText xml:space="preserve">ser </w:delText>
        </w:r>
      </w:del>
      <w:ins w:id="353" w:author="Larissa Claudia Lopes de Araujo - SPREV" w:date="2021-03-22T11:24:00Z">
        <w:r w:rsidR="00BF5795">
          <w:rPr>
            <w:i w:val="0"/>
            <w:sz w:val="24"/>
            <w:szCs w:val="24"/>
          </w:rPr>
          <w:t>foi</w:t>
        </w:r>
        <w:r w:rsidR="00BF5795">
          <w:rPr>
            <w:i w:val="0"/>
            <w:sz w:val="24"/>
            <w:szCs w:val="24"/>
          </w:rPr>
          <w:t xml:space="preserve"> </w:t>
        </w:r>
      </w:ins>
      <w:del w:id="354" w:author="SPREV" w:date="2021-03-21T21:48:00Z">
        <w:r w:rsidR="00735A29" w:rsidDel="001D1EF1">
          <w:rPr>
            <w:i w:val="0"/>
            <w:sz w:val="24"/>
            <w:szCs w:val="24"/>
          </w:rPr>
          <w:delText xml:space="preserve">submetida </w:delText>
        </w:r>
      </w:del>
      <w:ins w:id="355" w:author="SPREV" w:date="2021-03-21T21:48:00Z">
        <w:r>
          <w:rPr>
            <w:i w:val="0"/>
            <w:sz w:val="24"/>
            <w:szCs w:val="24"/>
          </w:rPr>
          <w:t xml:space="preserve">submetido </w:t>
        </w:r>
      </w:ins>
      <w:r w:rsidR="00735A29">
        <w:rPr>
          <w:i w:val="0"/>
          <w:sz w:val="24"/>
          <w:szCs w:val="24"/>
        </w:rPr>
        <w:t>à Procuradoria Federal Especializada do INSS – PFE e</w:t>
      </w:r>
      <w:ins w:id="356" w:author="Larissa Claudia Lopes de Araujo - SPREV" w:date="2021-03-22T11:24:00Z">
        <w:r w:rsidR="00A96CC5">
          <w:rPr>
            <w:i w:val="0"/>
            <w:sz w:val="24"/>
            <w:szCs w:val="24"/>
          </w:rPr>
          <w:t>,</w:t>
        </w:r>
      </w:ins>
      <w:r w:rsidR="00735A29">
        <w:rPr>
          <w:i w:val="0"/>
          <w:sz w:val="24"/>
          <w:szCs w:val="24"/>
        </w:rPr>
        <w:t xml:space="preserve"> </w:t>
      </w:r>
      <w:del w:id="357" w:author="Larissa Claudia Lopes de Araujo - SPREV" w:date="2021-03-22T11:24:00Z">
        <w:r w:rsidR="00735A29" w:rsidDel="00A96CC5">
          <w:rPr>
            <w:i w:val="0"/>
            <w:sz w:val="24"/>
            <w:szCs w:val="24"/>
          </w:rPr>
          <w:delText>enfatizou que</w:delText>
        </w:r>
      </w:del>
      <w:r w:rsidR="00735A29">
        <w:rPr>
          <w:i w:val="0"/>
          <w:sz w:val="24"/>
          <w:szCs w:val="24"/>
        </w:rPr>
        <w:t xml:space="preserve"> mesmo com uma avaliação positiva, a alteração só </w:t>
      </w:r>
      <w:del w:id="358" w:author="Larissa Claudia Lopes de Araujo - SPREV" w:date="2021-03-22T11:24:00Z">
        <w:r w:rsidR="00735A29" w:rsidDel="00A96CC5">
          <w:rPr>
            <w:i w:val="0"/>
            <w:sz w:val="24"/>
            <w:szCs w:val="24"/>
          </w:rPr>
          <w:delText xml:space="preserve">poderá </w:delText>
        </w:r>
      </w:del>
      <w:ins w:id="359" w:author="Larissa Claudia Lopes de Araujo - SPREV" w:date="2021-03-22T11:24:00Z">
        <w:r w:rsidR="00A96CC5">
          <w:rPr>
            <w:i w:val="0"/>
            <w:sz w:val="24"/>
            <w:szCs w:val="24"/>
          </w:rPr>
          <w:t>poder</w:t>
        </w:r>
        <w:r w:rsidR="00A96CC5">
          <w:rPr>
            <w:i w:val="0"/>
            <w:sz w:val="24"/>
            <w:szCs w:val="24"/>
          </w:rPr>
          <w:t>ia</w:t>
        </w:r>
        <w:r w:rsidR="00A96CC5">
          <w:rPr>
            <w:i w:val="0"/>
            <w:sz w:val="24"/>
            <w:szCs w:val="24"/>
          </w:rPr>
          <w:t xml:space="preserve"> </w:t>
        </w:r>
      </w:ins>
      <w:r w:rsidR="00735A29">
        <w:rPr>
          <w:i w:val="0"/>
          <w:sz w:val="24"/>
          <w:szCs w:val="24"/>
        </w:rPr>
        <w:t xml:space="preserve">ser concretizada </w:t>
      </w:r>
      <w:del w:id="360" w:author="Larissa Claudia Lopes de Araujo - SPREV" w:date="2021-03-22T11:24:00Z">
        <w:r w:rsidR="00735A29" w:rsidDel="00A96CC5">
          <w:rPr>
            <w:i w:val="0"/>
            <w:sz w:val="24"/>
            <w:szCs w:val="24"/>
          </w:rPr>
          <w:delText>se houver</w:delText>
        </w:r>
      </w:del>
      <w:ins w:id="361" w:author="Larissa Claudia Lopes de Araujo - SPREV" w:date="2021-03-22T11:24:00Z">
        <w:r w:rsidR="00A96CC5">
          <w:rPr>
            <w:i w:val="0"/>
            <w:sz w:val="24"/>
            <w:szCs w:val="24"/>
          </w:rPr>
          <w:t>com</w:t>
        </w:r>
      </w:ins>
      <w:r w:rsidR="00735A29">
        <w:rPr>
          <w:i w:val="0"/>
          <w:sz w:val="24"/>
          <w:szCs w:val="24"/>
        </w:rPr>
        <w:t xml:space="preserve"> mudança na </w:t>
      </w:r>
      <w:r w:rsidR="00735A29" w:rsidRPr="00735A29">
        <w:rPr>
          <w:i w:val="0"/>
          <w:sz w:val="24"/>
          <w:szCs w:val="24"/>
        </w:rPr>
        <w:t xml:space="preserve">Lei nº </w:t>
      </w:r>
      <w:r w:rsidR="002804BA">
        <w:rPr>
          <w:i w:val="0"/>
          <w:sz w:val="24"/>
          <w:szCs w:val="24"/>
        </w:rPr>
        <w:t>8.213/1991</w:t>
      </w:r>
      <w:r w:rsidR="00735A29">
        <w:rPr>
          <w:i w:val="0"/>
          <w:sz w:val="24"/>
          <w:szCs w:val="24"/>
        </w:rPr>
        <w:t xml:space="preserve">, pelo Congresso Nacional. Dando sequência, o Sr. </w:t>
      </w:r>
      <w:del w:id="362" w:author="SPREV" w:date="2021-03-19T02:47:00Z">
        <w:r w:rsidR="00735A29" w:rsidDel="00031B53">
          <w:rPr>
            <w:i w:val="0"/>
            <w:sz w:val="24"/>
            <w:szCs w:val="24"/>
          </w:rPr>
          <w:delText>Benedito Adalberto Brunca</w:delText>
        </w:r>
      </w:del>
      <w:ins w:id="363" w:author="SPREV" w:date="2021-03-19T02:47:00Z">
        <w:r w:rsidR="00031B53">
          <w:rPr>
            <w:i w:val="0"/>
            <w:sz w:val="24"/>
            <w:szCs w:val="24"/>
          </w:rPr>
          <w:t>Presidente</w:t>
        </w:r>
      </w:ins>
      <w:r w:rsidR="00735A29">
        <w:rPr>
          <w:i w:val="0"/>
          <w:sz w:val="24"/>
          <w:szCs w:val="24"/>
        </w:rPr>
        <w:t xml:space="preserve"> pontou que há unanimidade quanto a prorrogação, mas destacou a necessidade </w:t>
      </w:r>
      <w:ins w:id="364" w:author="SPREV" w:date="2021-03-21T21:49:00Z">
        <w:r>
          <w:rPr>
            <w:i w:val="0"/>
            <w:sz w:val="24"/>
            <w:szCs w:val="24"/>
          </w:rPr>
          <w:t xml:space="preserve">de se </w:t>
        </w:r>
      </w:ins>
      <w:r w:rsidR="00735A29">
        <w:rPr>
          <w:i w:val="0"/>
          <w:sz w:val="24"/>
          <w:szCs w:val="24"/>
        </w:rPr>
        <w:t xml:space="preserve">discutir o tempo a ser prorrogado, evitando que a medida seja vista como uma possível procrastinação. </w:t>
      </w:r>
      <w:ins w:id="365" w:author="Larissa Claudia Lopes de Araujo - SPREV" w:date="2021-03-22T11:35:00Z">
        <w:r w:rsidR="00A9250E">
          <w:rPr>
            <w:i w:val="0"/>
            <w:sz w:val="24"/>
            <w:szCs w:val="24"/>
          </w:rPr>
          <w:t>Na sequência, o Sr. Ariovaldo de Camargo solicitou ao Secretário Especial, Bruno Bianco, junto ao Leonardo Rolim, pudessem</w:t>
        </w:r>
      </w:ins>
      <w:ins w:id="366" w:author="Larissa Claudia Lopes de Araujo - SPREV" w:date="2021-03-22T11:36:00Z">
        <w:r w:rsidR="00A9250E">
          <w:rPr>
            <w:i w:val="0"/>
            <w:sz w:val="24"/>
            <w:szCs w:val="24"/>
          </w:rPr>
          <w:t xml:space="preserve"> se movimentar junto a Secretaria Especial de Fazenda </w:t>
        </w:r>
      </w:ins>
      <w:ins w:id="367" w:author="Larissa Claudia Lopes de Araujo - SPREV" w:date="2021-03-22T11:37:00Z">
        <w:r w:rsidR="00A9250E" w:rsidRPr="00A9250E">
          <w:rPr>
            <w:i w:val="0"/>
            <w:sz w:val="24"/>
            <w:szCs w:val="24"/>
          </w:rPr>
          <w:t>no sentido de apoiar a questão</w:t>
        </w:r>
        <w:r w:rsidR="00A9250E">
          <w:rPr>
            <w:i w:val="0"/>
            <w:sz w:val="24"/>
            <w:szCs w:val="24"/>
          </w:rPr>
          <w:t xml:space="preserve">, para evitar possível </w:t>
        </w:r>
        <w:r w:rsidR="00A9250E" w:rsidRPr="00A9250E">
          <w:rPr>
            <w:i w:val="0"/>
            <w:sz w:val="24"/>
            <w:szCs w:val="24"/>
          </w:rPr>
          <w:t xml:space="preserve">processo de bloqueio ou tentativa de não permitir que o Congresso </w:t>
        </w:r>
        <w:r w:rsidR="00A9250E">
          <w:rPr>
            <w:i w:val="0"/>
            <w:sz w:val="24"/>
            <w:szCs w:val="24"/>
          </w:rPr>
          <w:t>vote</w:t>
        </w:r>
        <w:r w:rsidR="00A9250E" w:rsidRPr="00A9250E">
          <w:rPr>
            <w:i w:val="0"/>
            <w:sz w:val="24"/>
            <w:szCs w:val="24"/>
          </w:rPr>
          <w:t xml:space="preserve"> de acordo com aquilo que </w:t>
        </w:r>
      </w:ins>
      <w:ins w:id="368" w:author="Larissa Claudia Lopes de Araujo - SPREV" w:date="2021-03-22T11:38:00Z">
        <w:r w:rsidR="00A9250E">
          <w:rPr>
            <w:i w:val="0"/>
            <w:sz w:val="24"/>
            <w:szCs w:val="24"/>
          </w:rPr>
          <w:t>se está</w:t>
        </w:r>
      </w:ins>
      <w:ins w:id="369" w:author="Larissa Claudia Lopes de Araujo - SPREV" w:date="2021-03-22T11:37:00Z">
        <w:r w:rsidR="00A9250E" w:rsidRPr="00A9250E">
          <w:rPr>
            <w:i w:val="0"/>
            <w:sz w:val="24"/>
            <w:szCs w:val="24"/>
          </w:rPr>
          <w:t xml:space="preserve"> pretendendo</w:t>
        </w:r>
      </w:ins>
      <w:ins w:id="370" w:author="Larissa Claudia Lopes de Araujo - SPREV" w:date="2021-03-22T11:38:00Z">
        <w:r w:rsidR="00A9250E">
          <w:rPr>
            <w:i w:val="0"/>
            <w:sz w:val="24"/>
            <w:szCs w:val="24"/>
          </w:rPr>
          <w:t>.</w:t>
        </w:r>
      </w:ins>
      <w:ins w:id="371" w:author="Larissa Claudia Lopes de Araujo - SPREV" w:date="2021-03-22T11:35:00Z">
        <w:r w:rsidR="00A9250E">
          <w:rPr>
            <w:i w:val="0"/>
            <w:sz w:val="24"/>
            <w:szCs w:val="24"/>
          </w:rPr>
          <w:t xml:space="preserve"> </w:t>
        </w:r>
      </w:ins>
      <w:r w:rsidR="002804BA">
        <w:rPr>
          <w:i w:val="0"/>
          <w:sz w:val="24"/>
          <w:szCs w:val="24"/>
        </w:rPr>
        <w:t xml:space="preserve">Solicitando a palavra, o Sr. Narlon Gutierre </w:t>
      </w:r>
      <w:del w:id="372" w:author="SPREV" w:date="2021-03-19T02:47:00Z">
        <w:r w:rsidR="002804BA" w:rsidDel="00031B53">
          <w:rPr>
            <w:i w:val="0"/>
            <w:sz w:val="24"/>
            <w:szCs w:val="24"/>
          </w:rPr>
          <w:delText xml:space="preserve">Nogueira </w:delText>
        </w:r>
      </w:del>
      <w:r w:rsidR="002804BA">
        <w:rPr>
          <w:i w:val="0"/>
          <w:sz w:val="24"/>
          <w:szCs w:val="24"/>
        </w:rPr>
        <w:t>sugeriu a edição de uma resolução r</w:t>
      </w:r>
      <w:r w:rsidR="002804BA" w:rsidRPr="002804BA">
        <w:rPr>
          <w:i w:val="0"/>
          <w:sz w:val="24"/>
          <w:szCs w:val="24"/>
        </w:rPr>
        <w:t>egistra</w:t>
      </w:r>
      <w:r w:rsidR="002804BA">
        <w:rPr>
          <w:i w:val="0"/>
          <w:sz w:val="24"/>
          <w:szCs w:val="24"/>
        </w:rPr>
        <w:t xml:space="preserve">ndo </w:t>
      </w:r>
      <w:r w:rsidR="002804BA" w:rsidRPr="002804BA">
        <w:rPr>
          <w:i w:val="0"/>
          <w:sz w:val="24"/>
          <w:szCs w:val="24"/>
        </w:rPr>
        <w:t xml:space="preserve">a posição favorável do Conselho Nacional de Previdência Social </w:t>
      </w:r>
      <w:r w:rsidR="000B7DF7">
        <w:rPr>
          <w:i w:val="0"/>
          <w:sz w:val="24"/>
          <w:szCs w:val="24"/>
        </w:rPr>
        <w:t>–</w:t>
      </w:r>
      <w:r w:rsidR="002804BA" w:rsidRPr="002804BA">
        <w:rPr>
          <w:i w:val="0"/>
          <w:sz w:val="24"/>
          <w:szCs w:val="24"/>
        </w:rPr>
        <w:t xml:space="preserve"> CNPS ao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>pleito das entidades representativas dos aposentados e pensionistas para</w:t>
      </w:r>
      <w:ins w:id="373" w:author="SPREV" w:date="2021-03-21T21:50:00Z">
        <w:r>
          <w:rPr>
            <w:i w:val="0"/>
            <w:sz w:val="24"/>
            <w:szCs w:val="24"/>
          </w:rPr>
          <w:t xml:space="preserve"> que</w:t>
        </w:r>
      </w:ins>
      <w:r w:rsidR="002804BA" w:rsidRPr="002804BA">
        <w:rPr>
          <w:i w:val="0"/>
          <w:sz w:val="24"/>
          <w:szCs w:val="24"/>
        </w:rPr>
        <w:t>, em virtude da pandemia do</w:t>
      </w:r>
      <w:r w:rsidR="002804BA">
        <w:rPr>
          <w:i w:val="0"/>
          <w:sz w:val="24"/>
          <w:szCs w:val="24"/>
        </w:rPr>
        <w:t xml:space="preserve"> COVID-</w:t>
      </w:r>
      <w:r w:rsidR="002804BA" w:rsidRPr="002804BA">
        <w:rPr>
          <w:i w:val="0"/>
          <w:sz w:val="24"/>
          <w:szCs w:val="24"/>
        </w:rPr>
        <w:t>19, seja aprovada lei alterando o prazo limite previsto no § 6</w:t>
      </w:r>
      <w:r w:rsidR="002804BA">
        <w:rPr>
          <w:i w:val="0"/>
          <w:sz w:val="24"/>
          <w:szCs w:val="24"/>
        </w:rPr>
        <w:t>º</w:t>
      </w:r>
      <w:ins w:id="374" w:author="SPREV" w:date="2021-03-21T21:51:00Z">
        <w:r>
          <w:rPr>
            <w:i w:val="0"/>
            <w:sz w:val="24"/>
            <w:szCs w:val="24"/>
          </w:rPr>
          <w:t>,</w:t>
        </w:r>
      </w:ins>
      <w:r w:rsidR="002804BA" w:rsidRPr="002804BA">
        <w:rPr>
          <w:i w:val="0"/>
          <w:sz w:val="24"/>
          <w:szCs w:val="24"/>
        </w:rPr>
        <w:t xml:space="preserve"> do art. 115</w:t>
      </w:r>
      <w:ins w:id="375" w:author="SPREV" w:date="2021-03-21T21:51:00Z">
        <w:r>
          <w:rPr>
            <w:i w:val="0"/>
            <w:sz w:val="24"/>
            <w:szCs w:val="24"/>
          </w:rPr>
          <w:t>,</w:t>
        </w:r>
      </w:ins>
      <w:r w:rsidR="002804BA" w:rsidRPr="002804BA">
        <w:rPr>
          <w:i w:val="0"/>
          <w:sz w:val="24"/>
          <w:szCs w:val="24"/>
        </w:rPr>
        <w:t xml:space="preserve"> da Lei </w:t>
      </w:r>
      <w:del w:id="376" w:author="SPREV" w:date="2021-03-21T21:51:00Z">
        <w:r w:rsidR="002804BA" w:rsidRPr="002804BA" w:rsidDel="001D1EF1">
          <w:rPr>
            <w:i w:val="0"/>
            <w:sz w:val="24"/>
            <w:szCs w:val="24"/>
          </w:rPr>
          <w:delText xml:space="preserve">no </w:delText>
        </w:r>
      </w:del>
      <w:ins w:id="377" w:author="SPREV" w:date="2021-03-21T21:51:00Z">
        <w:r w:rsidRPr="002804BA">
          <w:rPr>
            <w:i w:val="0"/>
            <w:sz w:val="24"/>
            <w:szCs w:val="24"/>
          </w:rPr>
          <w:t>n</w:t>
        </w:r>
        <w:r>
          <w:rPr>
            <w:i w:val="0"/>
            <w:sz w:val="24"/>
            <w:szCs w:val="24"/>
          </w:rPr>
          <w:t>º</w:t>
        </w:r>
        <w:r w:rsidRPr="002804BA">
          <w:rPr>
            <w:i w:val="0"/>
            <w:sz w:val="24"/>
            <w:szCs w:val="24"/>
          </w:rPr>
          <w:t xml:space="preserve"> </w:t>
        </w:r>
      </w:ins>
      <w:r w:rsidR="002804BA" w:rsidRPr="002804BA">
        <w:rPr>
          <w:i w:val="0"/>
          <w:sz w:val="24"/>
          <w:szCs w:val="24"/>
        </w:rPr>
        <w:t>8.213/1991, que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>trata da revalidação das autorizações de descontos de contribuições associativas, para 31.12.2022, com a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>autorização de prorrogação posterior por mais um ano, por meio de ato editado pelo Presidente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 xml:space="preserve">do </w:t>
      </w:r>
      <w:r w:rsidR="005D0BF1">
        <w:rPr>
          <w:i w:val="0"/>
          <w:sz w:val="24"/>
          <w:szCs w:val="24"/>
        </w:rPr>
        <w:t>INSS”</w:t>
      </w:r>
      <w:r w:rsidR="002804BA" w:rsidRPr="002804BA">
        <w:rPr>
          <w:i w:val="0"/>
          <w:sz w:val="24"/>
          <w:szCs w:val="24"/>
        </w:rPr>
        <w:t>.</w:t>
      </w:r>
      <w:r w:rsidR="002804BA">
        <w:rPr>
          <w:i w:val="0"/>
          <w:sz w:val="24"/>
          <w:szCs w:val="24"/>
        </w:rPr>
        <w:t xml:space="preserve"> Fazendo uso da palavra, o Sr. Rafael Ernesto Kieckbus</w:t>
      </w:r>
      <w:r w:rsidR="0029686A">
        <w:rPr>
          <w:i w:val="0"/>
          <w:sz w:val="24"/>
          <w:szCs w:val="24"/>
        </w:rPr>
        <w:t>c</w:t>
      </w:r>
      <w:r w:rsidR="002804BA">
        <w:rPr>
          <w:i w:val="0"/>
          <w:sz w:val="24"/>
          <w:szCs w:val="24"/>
        </w:rPr>
        <w:t xml:space="preserve">h </w:t>
      </w:r>
      <w:r w:rsidR="0029686A">
        <w:rPr>
          <w:i w:val="0"/>
          <w:sz w:val="24"/>
          <w:szCs w:val="24"/>
        </w:rPr>
        <w:t xml:space="preserve">concordou com a proposta de encaminhamento da resolução, desde que os prazos não fossem expressamente estipulados, evitando um embate direto com o Congresso Nacional. Com a palavra, o Secretário Especial de Previdência e Trabalho e Presidente do Conselho Nacional de Previdência Bruno Bianco Leal, declarou seu total apoio a proposta apresentada e se comprometeu a levar o pleito ao conhecimento do Ministro da Economia, ao Presidente da República e ao Congresso Nacional. Ato contínuo, o Sr. Ariovaldo de Camargo se </w:t>
      </w:r>
      <w:del w:id="378" w:author="SPREV" w:date="2021-03-21T21:52:00Z">
        <w:r w:rsidR="0029686A" w:rsidDel="001D1EF1">
          <w:rPr>
            <w:i w:val="0"/>
            <w:sz w:val="24"/>
            <w:szCs w:val="24"/>
          </w:rPr>
          <w:delText xml:space="preserve">comprometer </w:delText>
        </w:r>
      </w:del>
      <w:ins w:id="379" w:author="SPREV" w:date="2021-03-21T21:52:00Z">
        <w:r>
          <w:rPr>
            <w:i w:val="0"/>
            <w:sz w:val="24"/>
            <w:szCs w:val="24"/>
          </w:rPr>
          <w:t xml:space="preserve">comprometeu </w:t>
        </w:r>
      </w:ins>
      <w:r w:rsidR="0029686A">
        <w:rPr>
          <w:i w:val="0"/>
          <w:sz w:val="24"/>
          <w:szCs w:val="24"/>
        </w:rPr>
        <w:t>e convidou todos os representantes de associações a fazerem uma movimentação, no sentido de entregar nas mãos dos parlamentares a proposta aprovada no CNPS.</w:t>
      </w:r>
      <w:r w:rsidR="005D0BF1">
        <w:rPr>
          <w:i w:val="0"/>
          <w:sz w:val="24"/>
          <w:szCs w:val="24"/>
        </w:rPr>
        <w:t xml:space="preserve"> Após amplo debate, o Sr. </w:t>
      </w:r>
      <w:del w:id="380" w:author="SPREV" w:date="2021-03-19T02:48:00Z">
        <w:r w:rsidR="005D0BF1" w:rsidDel="00031B53">
          <w:rPr>
            <w:i w:val="0"/>
            <w:sz w:val="24"/>
            <w:szCs w:val="24"/>
          </w:rPr>
          <w:delText>Benedito Adalberto Brunca</w:delText>
        </w:r>
      </w:del>
      <w:ins w:id="381" w:author="SPREV" w:date="2021-03-19T02:48:00Z">
        <w:r w:rsidR="00031B53">
          <w:rPr>
            <w:i w:val="0"/>
            <w:sz w:val="24"/>
            <w:szCs w:val="24"/>
          </w:rPr>
          <w:t>Presidente</w:t>
        </w:r>
      </w:ins>
      <w:r w:rsidR="005D0BF1">
        <w:rPr>
          <w:i w:val="0"/>
          <w:sz w:val="24"/>
          <w:szCs w:val="24"/>
        </w:rPr>
        <w:t xml:space="preserve"> colocou em votação a seguinte proposta de redação: </w:t>
      </w:r>
      <w:r w:rsidR="005D0BF1" w:rsidRPr="002C4146">
        <w:rPr>
          <w:sz w:val="24"/>
          <w:szCs w:val="24"/>
        </w:rPr>
        <w:t>“Registrar a posição favorável do Conselho Nacional de Previdência Social – CNPS, ao pleito das entidades representativas dos aposentados e pensionistas para, em virtude da pandemia do COVID-19, seja aprovada lei alterando o prazo limite previsto no § 6º do art. 115 da Lei no 8.2131/1991, que trata da revalidação das autorizações de descontos de contribuições associativas, para 31.12.2022, com a autorização de prorrogação posterior por mais um ano, por meio de ato editado pelo Presidente do INSS”</w:t>
      </w:r>
      <w:r w:rsidR="005D0BF1">
        <w:rPr>
          <w:i w:val="0"/>
          <w:sz w:val="24"/>
          <w:szCs w:val="24"/>
        </w:rPr>
        <w:t>. Por maioria, a proposta foi aprovada, ficando consignado em Ata a abstenção do conselheiro Rafael Ernesto</w:t>
      </w:r>
      <w:del w:id="382" w:author="SPREV" w:date="2021-03-19T02:48:00Z">
        <w:r w:rsidR="005D0BF1" w:rsidDel="00031B53">
          <w:rPr>
            <w:i w:val="0"/>
            <w:sz w:val="24"/>
            <w:szCs w:val="24"/>
          </w:rPr>
          <w:delText xml:space="preserve"> Kieckbusch</w:delText>
        </w:r>
      </w:del>
      <w:r w:rsidR="005D0BF1">
        <w:rPr>
          <w:i w:val="0"/>
          <w:sz w:val="24"/>
          <w:szCs w:val="24"/>
        </w:rPr>
        <w:t>. Vencida a pauta,</w:t>
      </w:r>
      <w:ins w:id="383" w:author="SPREV" w:date="2021-03-21T21:53:00Z">
        <w:r>
          <w:rPr>
            <w:i w:val="0"/>
            <w:sz w:val="24"/>
            <w:szCs w:val="24"/>
          </w:rPr>
          <w:t xml:space="preserve"> passou-se aos informes.</w:t>
        </w:r>
      </w:ins>
      <w:r w:rsidR="005D0BF1">
        <w:rPr>
          <w:i w:val="0"/>
          <w:sz w:val="24"/>
          <w:szCs w:val="24"/>
        </w:rPr>
        <w:t xml:space="preserve"> </w:t>
      </w:r>
    </w:p>
    <w:p w14:paraId="36A05CF7" w14:textId="5BE93C10" w:rsidR="00504C7F" w:rsidRPr="001F7B2C" w:rsidRDefault="00504C7F" w:rsidP="005342B2">
      <w:pPr>
        <w:suppressLineNumbers/>
        <w:spacing w:after="0"/>
        <w:ind w:left="-6" w:right="0" w:hanging="11"/>
        <w:rPr>
          <w:i w:val="0"/>
          <w:color w:val="auto"/>
          <w:sz w:val="24"/>
          <w:szCs w:val="24"/>
        </w:rPr>
      </w:pPr>
    </w:p>
    <w:p w14:paraId="60DF933B" w14:textId="16A83A34" w:rsidR="003E14F7" w:rsidRDefault="00504C7F" w:rsidP="008C634B">
      <w:pPr>
        <w:spacing w:after="0"/>
        <w:ind w:left="-5" w:right="0"/>
        <w:rPr>
          <w:b/>
          <w:i w:val="0"/>
          <w:iCs/>
          <w:color w:val="auto"/>
          <w:sz w:val="24"/>
          <w:szCs w:val="24"/>
        </w:rPr>
      </w:pPr>
      <w:r w:rsidRPr="00294DB9">
        <w:rPr>
          <w:b/>
          <w:i w:val="0"/>
          <w:iCs/>
          <w:color w:val="auto"/>
          <w:sz w:val="24"/>
          <w:szCs w:val="24"/>
        </w:rPr>
        <w:t>IV – INFORMES</w:t>
      </w:r>
    </w:p>
    <w:p w14:paraId="63C1D47A" w14:textId="770D769E" w:rsidR="0000401F" w:rsidRPr="0088128D" w:rsidRDefault="0000401F" w:rsidP="005342B2">
      <w:pPr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>O</w:t>
      </w:r>
      <w:r w:rsidRPr="0000401F">
        <w:rPr>
          <w:bCs/>
          <w:i w:val="0"/>
          <w:iCs/>
          <w:color w:val="auto"/>
          <w:sz w:val="24"/>
          <w:szCs w:val="24"/>
        </w:rPr>
        <w:t xml:space="preserve"> Sr. Milton Baptista </w:t>
      </w:r>
      <w:del w:id="384" w:author="SPREV" w:date="2021-03-19T02:48:00Z">
        <w:r w:rsidRPr="0000401F" w:rsidDel="00031B53">
          <w:rPr>
            <w:bCs/>
            <w:i w:val="0"/>
            <w:iCs/>
            <w:color w:val="auto"/>
            <w:sz w:val="24"/>
            <w:szCs w:val="24"/>
          </w:rPr>
          <w:delText xml:space="preserve">de Souza Filho </w:delText>
        </w:r>
      </w:del>
      <w:r w:rsidRPr="0000401F">
        <w:rPr>
          <w:bCs/>
          <w:i w:val="0"/>
          <w:iCs/>
          <w:color w:val="auto"/>
          <w:sz w:val="24"/>
          <w:szCs w:val="24"/>
        </w:rPr>
        <w:t>aproveitou a oportunidade para</w:t>
      </w:r>
      <w:ins w:id="385" w:author="SPREV" w:date="2021-03-21T21:53:00Z">
        <w:r w:rsidR="001D1EF1">
          <w:rPr>
            <w:bCs/>
            <w:i w:val="0"/>
            <w:iCs/>
            <w:color w:val="auto"/>
            <w:sz w:val="24"/>
            <w:szCs w:val="24"/>
          </w:rPr>
          <w:t xml:space="preserve"> informar o fim de seu mandato,</w:t>
        </w:r>
      </w:ins>
      <w:r w:rsidRPr="0000401F">
        <w:rPr>
          <w:bCs/>
          <w:i w:val="0"/>
          <w:iCs/>
          <w:color w:val="auto"/>
          <w:sz w:val="24"/>
          <w:szCs w:val="24"/>
        </w:rPr>
        <w:t xml:space="preserve"> se despedir de todos e agradecer pelo honroso tempo de convívio, desejou a continuidade do belo trabalho realizado pelo CNPS e informou que a Sra. Tônia Galetti será sua substituta, representando o SINDINAPI e Força Sindical.</w:t>
      </w:r>
      <w:r>
        <w:rPr>
          <w:bCs/>
          <w:i w:val="0"/>
          <w:iCs/>
          <w:color w:val="auto"/>
          <w:sz w:val="24"/>
          <w:szCs w:val="24"/>
        </w:rPr>
        <w:t xml:space="preserve"> O Sr. </w:t>
      </w:r>
      <w:del w:id="386" w:author="SPREV" w:date="2021-03-19T02:49:00Z">
        <w:r w:rsidDel="00031B53">
          <w:rPr>
            <w:bCs/>
            <w:i w:val="0"/>
            <w:iCs/>
            <w:color w:val="auto"/>
            <w:sz w:val="24"/>
            <w:szCs w:val="24"/>
          </w:rPr>
          <w:delText>Benedito Adalberto Brunca</w:delText>
        </w:r>
      </w:del>
      <w:ins w:id="387" w:author="SPREV" w:date="2021-03-19T02:49:00Z">
        <w:r w:rsidR="00031B53">
          <w:rPr>
            <w:bCs/>
            <w:i w:val="0"/>
            <w:iCs/>
            <w:color w:val="auto"/>
            <w:sz w:val="24"/>
            <w:szCs w:val="24"/>
          </w:rPr>
          <w:t>Presidente</w:t>
        </w:r>
      </w:ins>
      <w:r>
        <w:rPr>
          <w:bCs/>
          <w:i w:val="0"/>
          <w:iCs/>
          <w:color w:val="auto"/>
          <w:sz w:val="24"/>
          <w:szCs w:val="24"/>
        </w:rPr>
        <w:t xml:space="preserve"> agradeceu a atuação do conselheiro junto ao conselho e desejou sucesso em suas novas atividades. O Sr. Narlon Gutierre </w:t>
      </w:r>
      <w:del w:id="388" w:author="SPREV" w:date="2021-03-19T02:49:00Z">
        <w:r w:rsidDel="00031B53">
          <w:rPr>
            <w:bCs/>
            <w:i w:val="0"/>
            <w:iCs/>
            <w:color w:val="auto"/>
            <w:sz w:val="24"/>
            <w:szCs w:val="24"/>
          </w:rPr>
          <w:delText xml:space="preserve">Noguera </w:delText>
        </w:r>
      </w:del>
      <w:r>
        <w:rPr>
          <w:bCs/>
          <w:i w:val="0"/>
          <w:iCs/>
          <w:color w:val="auto"/>
          <w:sz w:val="24"/>
          <w:szCs w:val="24"/>
        </w:rPr>
        <w:t xml:space="preserve">informou que a cartilha de educação financeira foi publicada em sua versão final, após atender os pedidos e sugestões dos conselheiros. O Sr. Leonardo </w:t>
      </w:r>
      <w:del w:id="389" w:author="SPREV" w:date="2021-03-19T02:49:00Z">
        <w:r w:rsidDel="00031B53">
          <w:rPr>
            <w:bCs/>
            <w:i w:val="0"/>
            <w:iCs/>
            <w:color w:val="auto"/>
            <w:sz w:val="24"/>
            <w:szCs w:val="24"/>
          </w:rPr>
          <w:delText xml:space="preserve">José </w:delText>
        </w:r>
      </w:del>
      <w:r>
        <w:rPr>
          <w:bCs/>
          <w:i w:val="0"/>
          <w:iCs/>
          <w:color w:val="auto"/>
          <w:sz w:val="24"/>
          <w:szCs w:val="24"/>
        </w:rPr>
        <w:t xml:space="preserve">Rolim </w:t>
      </w:r>
      <w:del w:id="390" w:author="SPREV" w:date="2021-03-19T02:49:00Z">
        <w:r w:rsidDel="00031B53">
          <w:rPr>
            <w:bCs/>
            <w:i w:val="0"/>
            <w:iCs/>
            <w:color w:val="auto"/>
            <w:sz w:val="24"/>
            <w:szCs w:val="24"/>
          </w:rPr>
          <w:delText xml:space="preserve">Guimarães </w:delText>
        </w:r>
      </w:del>
      <w:r>
        <w:rPr>
          <w:bCs/>
          <w:i w:val="0"/>
          <w:iCs/>
          <w:color w:val="auto"/>
          <w:sz w:val="24"/>
          <w:szCs w:val="24"/>
        </w:rPr>
        <w:t>informou que, no último dia 5 de fevereiro, foi promulgado o</w:t>
      </w:r>
      <w:r w:rsidRPr="0000401F">
        <w:t xml:space="preserve"> </w:t>
      </w:r>
      <w:r w:rsidRPr="0000401F">
        <w:rPr>
          <w:bCs/>
          <w:i w:val="0"/>
          <w:iCs/>
          <w:color w:val="auto"/>
          <w:sz w:val="24"/>
          <w:szCs w:val="24"/>
        </w:rPr>
        <w:t xml:space="preserve">Decreto nº 10.620, que transferiu para o INSS a competência para a concessão e a manutenção das aposentadorias e pensões do Regime Próprio de Previdência Social (RPPS) da União, quanto </w:t>
      </w:r>
      <w:del w:id="391" w:author="Larissa Claudia Lopes de Araujo - SPREV" w:date="2021-03-22T12:25:00Z">
        <w:r w:rsidRPr="0000401F" w:rsidDel="00346BD7">
          <w:rPr>
            <w:bCs/>
            <w:i w:val="0"/>
            <w:iCs/>
            <w:color w:val="auto"/>
            <w:sz w:val="24"/>
            <w:szCs w:val="24"/>
          </w:rPr>
          <w:delText xml:space="preserve">às </w:delText>
        </w:r>
      </w:del>
      <w:ins w:id="392" w:author="Larissa Claudia Lopes de Araujo - SPREV" w:date="2021-03-22T12:25:00Z">
        <w:r w:rsidR="00346BD7">
          <w:rPr>
            <w:bCs/>
            <w:i w:val="0"/>
            <w:iCs/>
            <w:color w:val="auto"/>
            <w:sz w:val="24"/>
            <w:szCs w:val="24"/>
          </w:rPr>
          <w:t>da</w:t>
        </w:r>
        <w:r w:rsidR="00346BD7" w:rsidRPr="0000401F">
          <w:rPr>
            <w:bCs/>
            <w:i w:val="0"/>
            <w:iCs/>
            <w:color w:val="auto"/>
            <w:sz w:val="24"/>
            <w:szCs w:val="24"/>
          </w:rPr>
          <w:t xml:space="preserve">s </w:t>
        </w:r>
      </w:ins>
      <w:r w:rsidRPr="0000401F">
        <w:rPr>
          <w:bCs/>
          <w:i w:val="0"/>
          <w:iCs/>
          <w:color w:val="auto"/>
          <w:sz w:val="24"/>
          <w:szCs w:val="24"/>
        </w:rPr>
        <w:t xml:space="preserve">autarquias e </w:t>
      </w:r>
      <w:del w:id="393" w:author="Larissa Claudia Lopes de Araujo - SPREV" w:date="2021-03-22T12:25:00Z">
        <w:r w:rsidRPr="0000401F" w:rsidDel="00346BD7">
          <w:rPr>
            <w:bCs/>
            <w:i w:val="0"/>
            <w:iCs/>
            <w:color w:val="auto"/>
            <w:sz w:val="24"/>
            <w:szCs w:val="24"/>
          </w:rPr>
          <w:delText>à</w:delText>
        </w:r>
      </w:del>
      <w:ins w:id="394" w:author="Larissa Claudia Lopes de Araujo - SPREV" w:date="2021-03-22T12:25:00Z">
        <w:r w:rsidR="00346BD7">
          <w:rPr>
            <w:bCs/>
            <w:i w:val="0"/>
            <w:iCs/>
            <w:color w:val="auto"/>
            <w:sz w:val="24"/>
            <w:szCs w:val="24"/>
          </w:rPr>
          <w:t>da</w:t>
        </w:r>
      </w:ins>
      <w:r w:rsidRPr="0000401F">
        <w:rPr>
          <w:bCs/>
          <w:i w:val="0"/>
          <w:iCs/>
          <w:color w:val="auto"/>
          <w:sz w:val="24"/>
          <w:szCs w:val="24"/>
        </w:rPr>
        <w:t>s fundações públicas</w:t>
      </w:r>
      <w:r w:rsidR="00903033">
        <w:rPr>
          <w:bCs/>
          <w:i w:val="0"/>
          <w:iCs/>
          <w:color w:val="auto"/>
          <w:sz w:val="24"/>
          <w:szCs w:val="24"/>
        </w:rPr>
        <w:t>. Informou que o decreto estabelece o início do processo de centralização pelo Poder Executivo, facilitando o controle social e a transparência. Informou que o INSS já começou o processo de centralização, porque já administrava su</w:t>
      </w:r>
      <w:ins w:id="395" w:author="SPREV" w:date="2021-03-21T21:55:00Z">
        <w:r w:rsidR="001D1EF1">
          <w:rPr>
            <w:bCs/>
            <w:i w:val="0"/>
            <w:iCs/>
            <w:color w:val="auto"/>
            <w:sz w:val="24"/>
            <w:szCs w:val="24"/>
          </w:rPr>
          <w:t>a</w:t>
        </w:r>
      </w:ins>
      <w:del w:id="396" w:author="SPREV" w:date="2021-03-21T21:55:00Z">
        <w:r w:rsidR="00903033" w:rsidDel="001D1EF1">
          <w:rPr>
            <w:bCs/>
            <w:i w:val="0"/>
            <w:iCs/>
            <w:color w:val="auto"/>
            <w:sz w:val="24"/>
            <w:szCs w:val="24"/>
          </w:rPr>
          <w:delText>s</w:delText>
        </w:r>
      </w:del>
      <w:r w:rsidR="00903033">
        <w:rPr>
          <w:bCs/>
          <w:i w:val="0"/>
          <w:iCs/>
          <w:color w:val="auto"/>
          <w:sz w:val="24"/>
          <w:szCs w:val="24"/>
        </w:rPr>
        <w:t xml:space="preserve"> própria previdência.</w:t>
      </w:r>
      <w:r w:rsidR="0088128D">
        <w:rPr>
          <w:bCs/>
          <w:i w:val="0"/>
          <w:iCs/>
          <w:color w:val="auto"/>
          <w:sz w:val="24"/>
          <w:szCs w:val="24"/>
        </w:rPr>
        <w:t xml:space="preserve"> </w:t>
      </w:r>
      <w:del w:id="397" w:author="SPREV" w:date="2021-03-18T16:24:00Z">
        <w:r w:rsidR="0088128D" w:rsidDel="00D4485D">
          <w:rPr>
            <w:bCs/>
            <w:i w:val="0"/>
            <w:iCs/>
            <w:color w:val="auto"/>
            <w:sz w:val="24"/>
            <w:szCs w:val="24"/>
          </w:rPr>
          <w:delText xml:space="preserve">o </w:delText>
        </w:r>
      </w:del>
      <w:ins w:id="398" w:author="SPREV" w:date="2021-03-18T16:24:00Z">
        <w:r w:rsidR="00D4485D">
          <w:rPr>
            <w:bCs/>
            <w:i w:val="0"/>
            <w:iCs/>
            <w:color w:val="auto"/>
            <w:sz w:val="24"/>
            <w:szCs w:val="24"/>
          </w:rPr>
          <w:t xml:space="preserve">O </w:t>
        </w:r>
      </w:ins>
      <w:r w:rsidR="0088128D">
        <w:rPr>
          <w:bCs/>
          <w:i w:val="0"/>
          <w:iCs/>
          <w:color w:val="auto"/>
          <w:sz w:val="24"/>
          <w:szCs w:val="24"/>
        </w:rPr>
        <w:t xml:space="preserve">Sr. Narlon Gutierre </w:t>
      </w:r>
      <w:del w:id="399" w:author="SPREV" w:date="2021-03-19T02:49:00Z">
        <w:r w:rsidR="0088128D" w:rsidDel="00031B53">
          <w:rPr>
            <w:bCs/>
            <w:i w:val="0"/>
            <w:iCs/>
            <w:color w:val="auto"/>
            <w:sz w:val="24"/>
            <w:szCs w:val="24"/>
          </w:rPr>
          <w:delText xml:space="preserve">Nogueira </w:delText>
        </w:r>
      </w:del>
      <w:r w:rsidR="0088128D">
        <w:rPr>
          <w:bCs/>
          <w:i w:val="0"/>
          <w:iCs/>
          <w:color w:val="auto"/>
          <w:sz w:val="24"/>
          <w:szCs w:val="24"/>
        </w:rPr>
        <w:t xml:space="preserve">informou que o </w:t>
      </w:r>
      <w:r w:rsidR="0088128D" w:rsidRPr="0088128D">
        <w:rPr>
          <w:bCs/>
          <w:i w:val="0"/>
          <w:iCs/>
          <w:color w:val="auto"/>
          <w:sz w:val="24"/>
          <w:szCs w:val="24"/>
        </w:rPr>
        <w:t>Decreto nº 10.620</w:t>
      </w:r>
      <w:r w:rsidR="0088128D">
        <w:rPr>
          <w:bCs/>
          <w:i w:val="0"/>
          <w:iCs/>
          <w:color w:val="auto"/>
          <w:sz w:val="24"/>
          <w:szCs w:val="24"/>
        </w:rPr>
        <w:t xml:space="preserve"> foi fruto de um grupo de trabalho composto pela Secretaria de Previdência, INSS e outros órgãos do Ministério da Economia. O Sr. Alessandro Roosevelt </w:t>
      </w:r>
      <w:del w:id="400" w:author="SPREV" w:date="2021-03-19T02:50:00Z">
        <w:r w:rsidR="0088128D" w:rsidDel="00031B53">
          <w:rPr>
            <w:bCs/>
            <w:i w:val="0"/>
            <w:iCs/>
            <w:color w:val="auto"/>
            <w:sz w:val="24"/>
            <w:szCs w:val="24"/>
          </w:rPr>
          <w:delText xml:space="preserve">Silva Ribeiro </w:delText>
        </w:r>
      </w:del>
      <w:r w:rsidR="0088128D">
        <w:rPr>
          <w:bCs/>
          <w:i w:val="0"/>
          <w:iCs/>
          <w:color w:val="auto"/>
          <w:sz w:val="24"/>
          <w:szCs w:val="24"/>
        </w:rPr>
        <w:t>informou que a Portaria nº 1.267</w:t>
      </w:r>
      <w:ins w:id="401" w:author="SPREV" w:date="2021-03-18T16:24:00Z">
        <w:r w:rsidR="00D4485D">
          <w:rPr>
            <w:bCs/>
            <w:i w:val="0"/>
            <w:iCs/>
            <w:color w:val="auto"/>
            <w:sz w:val="24"/>
            <w:szCs w:val="24"/>
          </w:rPr>
          <w:t>,</w:t>
        </w:r>
      </w:ins>
      <w:r w:rsidR="0088128D">
        <w:rPr>
          <w:bCs/>
          <w:i w:val="0"/>
          <w:iCs/>
          <w:color w:val="auto"/>
          <w:sz w:val="24"/>
          <w:szCs w:val="24"/>
        </w:rPr>
        <w:t xml:space="preserve"> de 12 de janeiro de </w:t>
      </w:r>
      <w:r w:rsidR="0088128D" w:rsidRPr="0088128D">
        <w:rPr>
          <w:bCs/>
          <w:i w:val="0"/>
          <w:iCs/>
          <w:color w:val="auto"/>
          <w:sz w:val="24"/>
          <w:szCs w:val="24"/>
        </w:rPr>
        <w:t>2021</w:t>
      </w:r>
      <w:r w:rsidR="0088128D" w:rsidRPr="0088128D">
        <w:rPr>
          <w:i w:val="0"/>
          <w:iCs/>
          <w:sz w:val="24"/>
          <w:szCs w:val="24"/>
        </w:rPr>
        <w:t xml:space="preserve"> veio para d</w:t>
      </w:r>
      <w:r w:rsidR="0088128D" w:rsidRPr="0088128D">
        <w:rPr>
          <w:bCs/>
          <w:i w:val="0"/>
          <w:iCs/>
          <w:color w:val="auto"/>
          <w:sz w:val="24"/>
          <w:szCs w:val="24"/>
        </w:rPr>
        <w:t>isciplinar e orientar sobre os procedimentos a serem adotados nos casos em que houver ocorrência de óbito do segurado, antes da conclusão do ano vigente</w:t>
      </w:r>
      <w:r w:rsidR="0088128D">
        <w:rPr>
          <w:bCs/>
          <w:i w:val="0"/>
          <w:iCs/>
          <w:color w:val="auto"/>
          <w:sz w:val="24"/>
          <w:szCs w:val="24"/>
        </w:rPr>
        <w:t xml:space="preserve"> e</w:t>
      </w:r>
      <w:r w:rsidR="0088128D" w:rsidRPr="0088128D">
        <w:rPr>
          <w:bCs/>
          <w:i w:val="0"/>
          <w:iCs/>
          <w:color w:val="auto"/>
          <w:sz w:val="24"/>
          <w:szCs w:val="24"/>
        </w:rPr>
        <w:t xml:space="preserve"> deixou separado de forma clara, como seria feito no caso do adiantamento do </w:t>
      </w:r>
      <w:r w:rsidR="008C634B">
        <w:rPr>
          <w:bCs/>
          <w:i w:val="0"/>
          <w:iCs/>
          <w:color w:val="auto"/>
          <w:sz w:val="24"/>
          <w:szCs w:val="24"/>
        </w:rPr>
        <w:t>décimo terceiro</w:t>
      </w:r>
      <w:r w:rsidR="0088128D">
        <w:rPr>
          <w:bCs/>
          <w:i w:val="0"/>
          <w:iCs/>
          <w:color w:val="auto"/>
          <w:sz w:val="24"/>
          <w:szCs w:val="24"/>
        </w:rPr>
        <w:t>.</w:t>
      </w:r>
    </w:p>
    <w:p w14:paraId="7C2036D7" w14:textId="77777777" w:rsidR="003E14F7" w:rsidRPr="00294DB9" w:rsidRDefault="003E14F7" w:rsidP="005342B2">
      <w:pPr>
        <w:suppressLineNumbers/>
        <w:spacing w:after="0"/>
        <w:ind w:left="0" w:right="0" w:firstLine="0"/>
        <w:rPr>
          <w:b/>
          <w:i w:val="0"/>
          <w:iCs/>
          <w:color w:val="auto"/>
          <w:sz w:val="24"/>
          <w:szCs w:val="24"/>
        </w:rPr>
      </w:pPr>
    </w:p>
    <w:p w14:paraId="54D5C8B9" w14:textId="4865A587" w:rsidR="00504C7F" w:rsidRPr="00294DB9" w:rsidRDefault="00504C7F" w:rsidP="005342B2">
      <w:pPr>
        <w:tabs>
          <w:tab w:val="left" w:pos="1845"/>
        </w:tabs>
        <w:spacing w:after="0"/>
        <w:ind w:left="-5" w:right="0"/>
        <w:rPr>
          <w:b/>
          <w:i w:val="0"/>
          <w:iCs/>
          <w:color w:val="auto"/>
          <w:sz w:val="24"/>
          <w:szCs w:val="24"/>
        </w:rPr>
      </w:pPr>
      <w:r w:rsidRPr="00294DB9">
        <w:rPr>
          <w:b/>
          <w:i w:val="0"/>
          <w:iCs/>
          <w:color w:val="auto"/>
          <w:sz w:val="24"/>
          <w:szCs w:val="24"/>
        </w:rPr>
        <w:t xml:space="preserve">VI – ENCERRAMENTO  </w:t>
      </w:r>
    </w:p>
    <w:p w14:paraId="4EA6645C" w14:textId="1E985A7C" w:rsidR="008E7756" w:rsidRDefault="00504C7F" w:rsidP="005342B2">
      <w:pPr>
        <w:spacing w:after="0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Finalizados os itens da pauta</w:t>
      </w:r>
      <w:r w:rsidR="00511153">
        <w:rPr>
          <w:i w:val="0"/>
          <w:color w:val="auto"/>
          <w:sz w:val="24"/>
          <w:szCs w:val="24"/>
        </w:rPr>
        <w:t xml:space="preserve"> e </w:t>
      </w:r>
      <w:r w:rsidR="00280461" w:rsidRPr="00294DB9">
        <w:rPr>
          <w:i w:val="0"/>
          <w:color w:val="auto"/>
          <w:sz w:val="24"/>
          <w:szCs w:val="24"/>
        </w:rPr>
        <w:t>nada mais havendo a tratar</w:t>
      </w:r>
      <w:r w:rsidR="0088128D">
        <w:rPr>
          <w:i w:val="0"/>
          <w:color w:val="auto"/>
          <w:sz w:val="24"/>
          <w:szCs w:val="24"/>
        </w:rPr>
        <w:t>,</w:t>
      </w:r>
      <w:r w:rsidR="006B3CE1">
        <w:rPr>
          <w:i w:val="0"/>
          <w:color w:val="auto"/>
          <w:sz w:val="24"/>
          <w:szCs w:val="24"/>
        </w:rPr>
        <w:t xml:space="preserve"> o Sr. </w:t>
      </w:r>
      <w:del w:id="402" w:author="SPREV" w:date="2021-03-21T21:56:00Z">
        <w:r w:rsidR="006B3CE1" w:rsidDel="001D1EF1">
          <w:rPr>
            <w:i w:val="0"/>
            <w:color w:val="auto"/>
            <w:sz w:val="24"/>
            <w:szCs w:val="24"/>
          </w:rPr>
          <w:delText>Benedito Adalberto Bruna</w:delText>
        </w:r>
      </w:del>
      <w:ins w:id="403" w:author="SPREV" w:date="2021-03-21T21:56:00Z">
        <w:r w:rsidR="001D1EF1">
          <w:rPr>
            <w:i w:val="0"/>
            <w:color w:val="auto"/>
            <w:sz w:val="24"/>
            <w:szCs w:val="24"/>
          </w:rPr>
          <w:t>Presidente</w:t>
        </w:r>
      </w:ins>
      <w:r w:rsidRPr="00294DB9">
        <w:rPr>
          <w:i w:val="0"/>
          <w:color w:val="auto"/>
          <w:sz w:val="24"/>
          <w:szCs w:val="24"/>
        </w:rPr>
        <w:t xml:space="preserve"> </w:t>
      </w:r>
      <w:r w:rsidR="006B3CE1">
        <w:rPr>
          <w:i w:val="0"/>
          <w:color w:val="auto"/>
          <w:sz w:val="24"/>
          <w:szCs w:val="24"/>
        </w:rPr>
        <w:t xml:space="preserve">deu </w:t>
      </w:r>
      <w:r w:rsidRPr="00294DB9">
        <w:rPr>
          <w:i w:val="0"/>
          <w:color w:val="auto"/>
          <w:sz w:val="24"/>
          <w:szCs w:val="24"/>
        </w:rPr>
        <w:t>por encerrada a 27</w:t>
      </w:r>
      <w:r w:rsidR="0088128D">
        <w:rPr>
          <w:i w:val="0"/>
          <w:color w:val="auto"/>
          <w:sz w:val="24"/>
          <w:szCs w:val="24"/>
        </w:rPr>
        <w:t>7</w:t>
      </w:r>
      <w:r w:rsidRPr="00294DB9">
        <w:rPr>
          <w:i w:val="0"/>
          <w:color w:val="auto"/>
          <w:sz w:val="24"/>
          <w:szCs w:val="24"/>
        </w:rPr>
        <w:t>ª Reunião Ordinária do Conselho Nacional de Previdência Social – CNPS.</w:t>
      </w:r>
    </w:p>
    <w:p w14:paraId="73443D2E" w14:textId="1BEC0B38" w:rsidR="000B7DF7" w:rsidDel="001D1EF1" w:rsidRDefault="000B7DF7" w:rsidP="005342B2">
      <w:pPr>
        <w:suppressLineNumbers/>
        <w:spacing w:after="0"/>
        <w:ind w:left="-5" w:right="0"/>
        <w:rPr>
          <w:del w:id="404" w:author="SPREV" w:date="2021-03-21T21:57:00Z"/>
          <w:i w:val="0"/>
          <w:color w:val="auto"/>
          <w:sz w:val="24"/>
          <w:szCs w:val="24"/>
        </w:rPr>
      </w:pPr>
    </w:p>
    <w:p w14:paraId="49772069" w14:textId="77777777" w:rsidR="000B7DF7" w:rsidRPr="00504C7F" w:rsidRDefault="000B7DF7" w:rsidP="001D1EF1">
      <w:pPr>
        <w:suppressLineNumbers/>
        <w:spacing w:after="0"/>
        <w:ind w:left="0" w:right="0" w:firstLine="0"/>
        <w:rPr>
          <w:i w:val="0"/>
          <w:color w:val="FF0000"/>
          <w:sz w:val="24"/>
          <w:szCs w:val="24"/>
        </w:rPr>
      </w:pPr>
    </w:p>
    <w:sectPr w:rsidR="000B7DF7" w:rsidRPr="00504C7F" w:rsidSect="005342B2">
      <w:footerReference w:type="even" r:id="rId9"/>
      <w:footerReference w:type="default" r:id="rId10"/>
      <w:footerReference w:type="first" r:id="rId11"/>
      <w:pgSz w:w="12240" w:h="15840"/>
      <w:pgMar w:top="1134" w:right="851" w:bottom="851" w:left="851" w:header="720" w:footer="958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3D154" w14:textId="77777777" w:rsidR="003D2ECC" w:rsidRDefault="003D2ECC">
      <w:pPr>
        <w:spacing w:after="0" w:line="240" w:lineRule="auto"/>
      </w:pPr>
      <w:r>
        <w:separator/>
      </w:r>
    </w:p>
  </w:endnote>
  <w:endnote w:type="continuationSeparator" w:id="0">
    <w:p w14:paraId="3E7E527B" w14:textId="77777777" w:rsidR="003D2ECC" w:rsidRDefault="003D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FC0BA" w14:textId="77777777" w:rsidR="001D1EF1" w:rsidRDefault="001D1EF1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736166C0" w14:textId="77777777" w:rsidR="001D1EF1" w:rsidRDefault="001D1EF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4789E" w14:textId="77777777" w:rsidR="001D1EF1" w:rsidRDefault="001D1EF1">
    <w:pPr>
      <w:pStyle w:val="Rodap"/>
      <w:jc w:val="center"/>
      <w:rPr>
        <w:rFonts w:ascii="Arial" w:hAnsi="Arial" w:cs="Arial"/>
        <w:color w:val="D9D9D9" w:themeColor="background1" w:themeShade="D9"/>
        <w:sz w:val="10"/>
        <w:szCs w:val="10"/>
      </w:rPr>
    </w:pPr>
  </w:p>
  <w:p w14:paraId="3FD808A8" w14:textId="77777777" w:rsidR="001D1EF1" w:rsidRDefault="001D1EF1">
    <w:pPr>
      <w:pStyle w:val="Rodap"/>
      <w:jc w:val="center"/>
      <w:rPr>
        <w:rFonts w:ascii="Arial" w:hAnsi="Arial" w:cs="Arial"/>
        <w:color w:val="D9D9D9" w:themeColor="background1" w:themeShade="D9"/>
        <w:sz w:val="10"/>
        <w:szCs w:val="10"/>
      </w:rPr>
    </w:pPr>
  </w:p>
  <w:p w14:paraId="2B720EB9" w14:textId="610F7D59" w:rsidR="001D1EF1" w:rsidRPr="006B3CE1" w:rsidRDefault="001D1EF1">
    <w:pPr>
      <w:pStyle w:val="Rodap"/>
      <w:jc w:val="center"/>
      <w:rPr>
        <w:rFonts w:ascii="Arial" w:hAnsi="Arial" w:cs="Arial"/>
        <w:color w:val="D9D9D9" w:themeColor="background1" w:themeShade="D9"/>
        <w:sz w:val="20"/>
        <w:szCs w:val="20"/>
      </w:rPr>
    </w:pPr>
    <w:r w:rsidRPr="006B3CE1">
      <w:rPr>
        <w:rFonts w:ascii="Arial" w:hAnsi="Arial" w:cs="Arial"/>
        <w:color w:val="D9D9D9" w:themeColor="background1" w:themeShade="D9"/>
        <w:sz w:val="20"/>
        <w:szCs w:val="20"/>
      </w:rPr>
      <w:t>Ata da 27</w:t>
    </w:r>
    <w:r>
      <w:rPr>
        <w:rFonts w:ascii="Arial" w:hAnsi="Arial" w:cs="Arial"/>
        <w:color w:val="D9D9D9" w:themeColor="background1" w:themeShade="D9"/>
        <w:sz w:val="20"/>
        <w:szCs w:val="20"/>
      </w:rPr>
      <w:t>7</w:t>
    </w:r>
    <w:r w:rsidRPr="006B3CE1">
      <w:rPr>
        <w:rFonts w:ascii="Arial" w:hAnsi="Arial" w:cs="Arial"/>
        <w:color w:val="D9D9D9" w:themeColor="background1" w:themeShade="D9"/>
        <w:sz w:val="20"/>
        <w:szCs w:val="20"/>
      </w:rPr>
      <w:t xml:space="preserve">ª Reunião Ordinária do CNPS – Pág. </w:t>
    </w:r>
    <w:sdt>
      <w:sdtPr>
        <w:rPr>
          <w:rFonts w:ascii="Arial" w:hAnsi="Arial" w:cs="Arial"/>
          <w:color w:val="D9D9D9" w:themeColor="background1" w:themeShade="D9"/>
          <w:sz w:val="20"/>
          <w:szCs w:val="20"/>
        </w:rPr>
        <w:id w:val="-1198232965"/>
        <w:docPartObj>
          <w:docPartGallery w:val="Page Numbers (Bottom of Page)"/>
          <w:docPartUnique/>
        </w:docPartObj>
      </w:sdtPr>
      <w:sdtEndPr/>
      <w:sdtContent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begin"/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instrText>PAGE   \* MERGEFORMAT</w:instrText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separate"/>
        </w:r>
        <w:r w:rsidR="002C4146">
          <w:rPr>
            <w:rFonts w:ascii="Arial" w:hAnsi="Arial" w:cs="Arial"/>
            <w:noProof/>
            <w:color w:val="D9D9D9" w:themeColor="background1" w:themeShade="D9"/>
            <w:sz w:val="20"/>
            <w:szCs w:val="20"/>
          </w:rPr>
          <w:t>5</w:t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end"/>
        </w:r>
      </w:sdtContent>
    </w:sdt>
  </w:p>
  <w:p w14:paraId="0642801D" w14:textId="2149BE9D" w:rsidR="001D1EF1" w:rsidRPr="006B3CE1" w:rsidRDefault="001D1EF1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C1D99" w14:textId="77777777" w:rsidR="001D1EF1" w:rsidRDefault="001D1EF1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3548749D" w14:textId="77777777" w:rsidR="001D1EF1" w:rsidRDefault="001D1EF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FC403" w14:textId="77777777" w:rsidR="003D2ECC" w:rsidRDefault="003D2ECC">
      <w:pPr>
        <w:spacing w:after="0" w:line="240" w:lineRule="auto"/>
      </w:pPr>
      <w:r>
        <w:separator/>
      </w:r>
    </w:p>
  </w:footnote>
  <w:footnote w:type="continuationSeparator" w:id="0">
    <w:p w14:paraId="3D960499" w14:textId="77777777" w:rsidR="003D2ECC" w:rsidRDefault="003D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47DA"/>
    <w:multiLevelType w:val="hybridMultilevel"/>
    <w:tmpl w:val="19EA6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PREV">
    <w15:presenceInfo w15:providerId="None" w15:userId="SPREV"/>
  </w15:person>
  <w15:person w15:author="Larissa Claudia Lopes de Araujo - SPREV">
    <w15:presenceInfo w15:providerId="AD" w15:userId="S-1-5-21-1697374388-3250189584-3178474174-314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D3"/>
    <w:rsid w:val="0000401F"/>
    <w:rsid w:val="00013C67"/>
    <w:rsid w:val="00013DCC"/>
    <w:rsid w:val="00024B1A"/>
    <w:rsid w:val="00031B53"/>
    <w:rsid w:val="00034687"/>
    <w:rsid w:val="0003498C"/>
    <w:rsid w:val="0004070B"/>
    <w:rsid w:val="00044C60"/>
    <w:rsid w:val="00046D33"/>
    <w:rsid w:val="00047348"/>
    <w:rsid w:val="000509C9"/>
    <w:rsid w:val="000524FD"/>
    <w:rsid w:val="0005592D"/>
    <w:rsid w:val="00062EC7"/>
    <w:rsid w:val="000641A4"/>
    <w:rsid w:val="000646E1"/>
    <w:rsid w:val="00064D87"/>
    <w:rsid w:val="00067438"/>
    <w:rsid w:val="00067E97"/>
    <w:rsid w:val="000733B4"/>
    <w:rsid w:val="00085908"/>
    <w:rsid w:val="000862E5"/>
    <w:rsid w:val="00086FCC"/>
    <w:rsid w:val="000960E5"/>
    <w:rsid w:val="000A0142"/>
    <w:rsid w:val="000A1576"/>
    <w:rsid w:val="000A3BEE"/>
    <w:rsid w:val="000A5A98"/>
    <w:rsid w:val="000B2962"/>
    <w:rsid w:val="000B7DF7"/>
    <w:rsid w:val="000C0186"/>
    <w:rsid w:val="000C0396"/>
    <w:rsid w:val="000C3A1C"/>
    <w:rsid w:val="000D07C1"/>
    <w:rsid w:val="000D0AC7"/>
    <w:rsid w:val="000D318E"/>
    <w:rsid w:val="000D4903"/>
    <w:rsid w:val="000E41EF"/>
    <w:rsid w:val="000E5555"/>
    <w:rsid w:val="000E75BD"/>
    <w:rsid w:val="000E7BC5"/>
    <w:rsid w:val="000F063E"/>
    <w:rsid w:val="000F5BAD"/>
    <w:rsid w:val="00103F7D"/>
    <w:rsid w:val="0010402D"/>
    <w:rsid w:val="00106538"/>
    <w:rsid w:val="00107769"/>
    <w:rsid w:val="00117FA0"/>
    <w:rsid w:val="00122282"/>
    <w:rsid w:val="0013035E"/>
    <w:rsid w:val="001352FD"/>
    <w:rsid w:val="001353AC"/>
    <w:rsid w:val="00141708"/>
    <w:rsid w:val="001420B4"/>
    <w:rsid w:val="00142439"/>
    <w:rsid w:val="00144DFC"/>
    <w:rsid w:val="0015389C"/>
    <w:rsid w:val="00164D63"/>
    <w:rsid w:val="0016730B"/>
    <w:rsid w:val="0016745A"/>
    <w:rsid w:val="0016774D"/>
    <w:rsid w:val="001711E4"/>
    <w:rsid w:val="001726BF"/>
    <w:rsid w:val="00173B59"/>
    <w:rsid w:val="00174525"/>
    <w:rsid w:val="0018326A"/>
    <w:rsid w:val="00184EA6"/>
    <w:rsid w:val="001907C8"/>
    <w:rsid w:val="00195828"/>
    <w:rsid w:val="00196741"/>
    <w:rsid w:val="001A012E"/>
    <w:rsid w:val="001A03DE"/>
    <w:rsid w:val="001A3EBB"/>
    <w:rsid w:val="001A411F"/>
    <w:rsid w:val="001A4262"/>
    <w:rsid w:val="001A42A5"/>
    <w:rsid w:val="001A5C90"/>
    <w:rsid w:val="001B10A8"/>
    <w:rsid w:val="001B667D"/>
    <w:rsid w:val="001B74C5"/>
    <w:rsid w:val="001C6B02"/>
    <w:rsid w:val="001D0ABE"/>
    <w:rsid w:val="001D1EF1"/>
    <w:rsid w:val="001D237E"/>
    <w:rsid w:val="001D2E97"/>
    <w:rsid w:val="001D39C3"/>
    <w:rsid w:val="001D3CD7"/>
    <w:rsid w:val="001D555E"/>
    <w:rsid w:val="001D5A59"/>
    <w:rsid w:val="001E0456"/>
    <w:rsid w:val="001E2586"/>
    <w:rsid w:val="001F5AFF"/>
    <w:rsid w:val="001F5D3C"/>
    <w:rsid w:val="001F6FBC"/>
    <w:rsid w:val="001F7B2C"/>
    <w:rsid w:val="00204099"/>
    <w:rsid w:val="00207221"/>
    <w:rsid w:val="00207422"/>
    <w:rsid w:val="00220D6C"/>
    <w:rsid w:val="00221305"/>
    <w:rsid w:val="00223A6D"/>
    <w:rsid w:val="002244E5"/>
    <w:rsid w:val="00224D76"/>
    <w:rsid w:val="00224DE8"/>
    <w:rsid w:val="002254A1"/>
    <w:rsid w:val="0022617F"/>
    <w:rsid w:val="002270B0"/>
    <w:rsid w:val="00227C4F"/>
    <w:rsid w:val="00227DCB"/>
    <w:rsid w:val="00234806"/>
    <w:rsid w:val="00234BCB"/>
    <w:rsid w:val="002366E3"/>
    <w:rsid w:val="00236FC4"/>
    <w:rsid w:val="00237C52"/>
    <w:rsid w:val="00237CD7"/>
    <w:rsid w:val="002462CE"/>
    <w:rsid w:val="002474B1"/>
    <w:rsid w:val="00250BEC"/>
    <w:rsid w:val="00250BFC"/>
    <w:rsid w:val="00250FB5"/>
    <w:rsid w:val="00251F56"/>
    <w:rsid w:val="00252606"/>
    <w:rsid w:val="00253AE0"/>
    <w:rsid w:val="00254D09"/>
    <w:rsid w:val="00261E94"/>
    <w:rsid w:val="00273F41"/>
    <w:rsid w:val="00274279"/>
    <w:rsid w:val="00274A48"/>
    <w:rsid w:val="00275879"/>
    <w:rsid w:val="00280461"/>
    <w:rsid w:val="002804BA"/>
    <w:rsid w:val="00283FA8"/>
    <w:rsid w:val="002841C1"/>
    <w:rsid w:val="002871E3"/>
    <w:rsid w:val="00287498"/>
    <w:rsid w:val="002944AA"/>
    <w:rsid w:val="00294DB9"/>
    <w:rsid w:val="00294FC8"/>
    <w:rsid w:val="0029686A"/>
    <w:rsid w:val="002A2D1A"/>
    <w:rsid w:val="002A6B04"/>
    <w:rsid w:val="002B028A"/>
    <w:rsid w:val="002B0319"/>
    <w:rsid w:val="002B4AE6"/>
    <w:rsid w:val="002B5593"/>
    <w:rsid w:val="002B6898"/>
    <w:rsid w:val="002C218A"/>
    <w:rsid w:val="002C376B"/>
    <w:rsid w:val="002C4146"/>
    <w:rsid w:val="002D13E0"/>
    <w:rsid w:val="002D2193"/>
    <w:rsid w:val="002D637F"/>
    <w:rsid w:val="002E087F"/>
    <w:rsid w:val="002E0A42"/>
    <w:rsid w:val="002E1B81"/>
    <w:rsid w:val="002E2438"/>
    <w:rsid w:val="002E4B0C"/>
    <w:rsid w:val="002E7AFE"/>
    <w:rsid w:val="002F346B"/>
    <w:rsid w:val="003005C6"/>
    <w:rsid w:val="00305619"/>
    <w:rsid w:val="00305AEB"/>
    <w:rsid w:val="003078A8"/>
    <w:rsid w:val="003108B2"/>
    <w:rsid w:val="00312B0B"/>
    <w:rsid w:val="003133F2"/>
    <w:rsid w:val="00322B05"/>
    <w:rsid w:val="00322FDF"/>
    <w:rsid w:val="00325FD4"/>
    <w:rsid w:val="003303EC"/>
    <w:rsid w:val="00332C3F"/>
    <w:rsid w:val="00335253"/>
    <w:rsid w:val="0033656E"/>
    <w:rsid w:val="0033737D"/>
    <w:rsid w:val="00341DB4"/>
    <w:rsid w:val="003432D2"/>
    <w:rsid w:val="00345A25"/>
    <w:rsid w:val="003462CA"/>
    <w:rsid w:val="00346B5B"/>
    <w:rsid w:val="00346BD7"/>
    <w:rsid w:val="003477BA"/>
    <w:rsid w:val="00347BA5"/>
    <w:rsid w:val="00350F7D"/>
    <w:rsid w:val="00352680"/>
    <w:rsid w:val="003529BB"/>
    <w:rsid w:val="003547EF"/>
    <w:rsid w:val="003616DA"/>
    <w:rsid w:val="00362737"/>
    <w:rsid w:val="00365C65"/>
    <w:rsid w:val="00366CBA"/>
    <w:rsid w:val="00367B7A"/>
    <w:rsid w:val="003720EB"/>
    <w:rsid w:val="00372166"/>
    <w:rsid w:val="00373EBC"/>
    <w:rsid w:val="003814B5"/>
    <w:rsid w:val="00387CEE"/>
    <w:rsid w:val="0039144D"/>
    <w:rsid w:val="0039265E"/>
    <w:rsid w:val="003933F4"/>
    <w:rsid w:val="00394169"/>
    <w:rsid w:val="00394E41"/>
    <w:rsid w:val="00395FDE"/>
    <w:rsid w:val="003A1EC0"/>
    <w:rsid w:val="003A45AA"/>
    <w:rsid w:val="003A4BCE"/>
    <w:rsid w:val="003A6046"/>
    <w:rsid w:val="003A6185"/>
    <w:rsid w:val="003A7DCB"/>
    <w:rsid w:val="003B7D38"/>
    <w:rsid w:val="003C1395"/>
    <w:rsid w:val="003C6CAA"/>
    <w:rsid w:val="003C772B"/>
    <w:rsid w:val="003D035D"/>
    <w:rsid w:val="003D1D7D"/>
    <w:rsid w:val="003D2ECC"/>
    <w:rsid w:val="003D3DB8"/>
    <w:rsid w:val="003D43FA"/>
    <w:rsid w:val="003D5856"/>
    <w:rsid w:val="003E14F7"/>
    <w:rsid w:val="003E2BE8"/>
    <w:rsid w:val="003E50F1"/>
    <w:rsid w:val="003E5358"/>
    <w:rsid w:val="003E7B9C"/>
    <w:rsid w:val="003F15D7"/>
    <w:rsid w:val="003F1C27"/>
    <w:rsid w:val="003F3949"/>
    <w:rsid w:val="003F57EF"/>
    <w:rsid w:val="003F5ACD"/>
    <w:rsid w:val="003F70FE"/>
    <w:rsid w:val="0041628C"/>
    <w:rsid w:val="00420895"/>
    <w:rsid w:val="00420E9F"/>
    <w:rsid w:val="004214EA"/>
    <w:rsid w:val="00424368"/>
    <w:rsid w:val="00424F8B"/>
    <w:rsid w:val="00425666"/>
    <w:rsid w:val="0042598E"/>
    <w:rsid w:val="00425CB4"/>
    <w:rsid w:val="00426758"/>
    <w:rsid w:val="00426DC3"/>
    <w:rsid w:val="00430730"/>
    <w:rsid w:val="00431161"/>
    <w:rsid w:val="004342AE"/>
    <w:rsid w:val="004347CB"/>
    <w:rsid w:val="0043633C"/>
    <w:rsid w:val="0044017A"/>
    <w:rsid w:val="00442F20"/>
    <w:rsid w:val="00446B7C"/>
    <w:rsid w:val="00447A72"/>
    <w:rsid w:val="00460160"/>
    <w:rsid w:val="00467C5C"/>
    <w:rsid w:val="00470802"/>
    <w:rsid w:val="004721CB"/>
    <w:rsid w:val="004727B4"/>
    <w:rsid w:val="0048108A"/>
    <w:rsid w:val="00481110"/>
    <w:rsid w:val="00485B22"/>
    <w:rsid w:val="0049006D"/>
    <w:rsid w:val="004928CB"/>
    <w:rsid w:val="004A28BA"/>
    <w:rsid w:val="004A5717"/>
    <w:rsid w:val="004B24AC"/>
    <w:rsid w:val="004B2B07"/>
    <w:rsid w:val="004B31E5"/>
    <w:rsid w:val="004B4E96"/>
    <w:rsid w:val="004B73F2"/>
    <w:rsid w:val="004B7AA9"/>
    <w:rsid w:val="004C3A59"/>
    <w:rsid w:val="004C731E"/>
    <w:rsid w:val="004C7AAE"/>
    <w:rsid w:val="004E39CF"/>
    <w:rsid w:val="004E4705"/>
    <w:rsid w:val="004E47C1"/>
    <w:rsid w:val="004F1159"/>
    <w:rsid w:val="004F22FA"/>
    <w:rsid w:val="004F45C8"/>
    <w:rsid w:val="00503484"/>
    <w:rsid w:val="00503C35"/>
    <w:rsid w:val="00504C7F"/>
    <w:rsid w:val="00507059"/>
    <w:rsid w:val="00507C48"/>
    <w:rsid w:val="00511153"/>
    <w:rsid w:val="005160CE"/>
    <w:rsid w:val="005168E0"/>
    <w:rsid w:val="005171FC"/>
    <w:rsid w:val="0052324F"/>
    <w:rsid w:val="00526693"/>
    <w:rsid w:val="005342B2"/>
    <w:rsid w:val="00535E5A"/>
    <w:rsid w:val="00535E86"/>
    <w:rsid w:val="005367BF"/>
    <w:rsid w:val="005449E2"/>
    <w:rsid w:val="00545E59"/>
    <w:rsid w:val="005504C7"/>
    <w:rsid w:val="00552D47"/>
    <w:rsid w:val="005534D3"/>
    <w:rsid w:val="00557DE5"/>
    <w:rsid w:val="00564C22"/>
    <w:rsid w:val="0056592D"/>
    <w:rsid w:val="00567C56"/>
    <w:rsid w:val="00570ACD"/>
    <w:rsid w:val="005710A3"/>
    <w:rsid w:val="005712AF"/>
    <w:rsid w:val="00574036"/>
    <w:rsid w:val="005748EF"/>
    <w:rsid w:val="0057553F"/>
    <w:rsid w:val="00590E45"/>
    <w:rsid w:val="00590E9F"/>
    <w:rsid w:val="005A6A41"/>
    <w:rsid w:val="005B3ED0"/>
    <w:rsid w:val="005B4758"/>
    <w:rsid w:val="005C03F3"/>
    <w:rsid w:val="005C28F5"/>
    <w:rsid w:val="005C5CE8"/>
    <w:rsid w:val="005D0BF1"/>
    <w:rsid w:val="005D2E45"/>
    <w:rsid w:val="005D40EF"/>
    <w:rsid w:val="005E048C"/>
    <w:rsid w:val="005E1CD5"/>
    <w:rsid w:val="005E2DF6"/>
    <w:rsid w:val="005E7E6E"/>
    <w:rsid w:val="005F0640"/>
    <w:rsid w:val="005F3EAC"/>
    <w:rsid w:val="00601F46"/>
    <w:rsid w:val="00604C4B"/>
    <w:rsid w:val="00606513"/>
    <w:rsid w:val="00607EE8"/>
    <w:rsid w:val="006207ED"/>
    <w:rsid w:val="00625EBE"/>
    <w:rsid w:val="0063141F"/>
    <w:rsid w:val="006415FE"/>
    <w:rsid w:val="006419C2"/>
    <w:rsid w:val="00642ACB"/>
    <w:rsid w:val="00645570"/>
    <w:rsid w:val="00645EAB"/>
    <w:rsid w:val="00646C16"/>
    <w:rsid w:val="00651866"/>
    <w:rsid w:val="00652974"/>
    <w:rsid w:val="00652B36"/>
    <w:rsid w:val="00655B1E"/>
    <w:rsid w:val="00671C8D"/>
    <w:rsid w:val="00676A76"/>
    <w:rsid w:val="00686661"/>
    <w:rsid w:val="00687987"/>
    <w:rsid w:val="00690C03"/>
    <w:rsid w:val="00694D48"/>
    <w:rsid w:val="006970DD"/>
    <w:rsid w:val="00697C84"/>
    <w:rsid w:val="006A0544"/>
    <w:rsid w:val="006A0907"/>
    <w:rsid w:val="006A14E9"/>
    <w:rsid w:val="006A39FF"/>
    <w:rsid w:val="006A490C"/>
    <w:rsid w:val="006B015B"/>
    <w:rsid w:val="006B1D26"/>
    <w:rsid w:val="006B3CE1"/>
    <w:rsid w:val="006B4127"/>
    <w:rsid w:val="006B48B9"/>
    <w:rsid w:val="006B5E6C"/>
    <w:rsid w:val="006C1C24"/>
    <w:rsid w:val="006C3175"/>
    <w:rsid w:val="006C4DCB"/>
    <w:rsid w:val="006C6703"/>
    <w:rsid w:val="006C6CA0"/>
    <w:rsid w:val="006D052C"/>
    <w:rsid w:val="006D09A4"/>
    <w:rsid w:val="006D2853"/>
    <w:rsid w:val="006E541E"/>
    <w:rsid w:val="006F056F"/>
    <w:rsid w:val="006F2724"/>
    <w:rsid w:val="006F2E3C"/>
    <w:rsid w:val="006F7E20"/>
    <w:rsid w:val="00700317"/>
    <w:rsid w:val="007108FB"/>
    <w:rsid w:val="0071301E"/>
    <w:rsid w:val="0071319B"/>
    <w:rsid w:val="00716076"/>
    <w:rsid w:val="00717094"/>
    <w:rsid w:val="00717A4E"/>
    <w:rsid w:val="00723429"/>
    <w:rsid w:val="00724F69"/>
    <w:rsid w:val="00725606"/>
    <w:rsid w:val="00730A8B"/>
    <w:rsid w:val="00735A29"/>
    <w:rsid w:val="00742733"/>
    <w:rsid w:val="00742AA9"/>
    <w:rsid w:val="007436BD"/>
    <w:rsid w:val="00746568"/>
    <w:rsid w:val="007606BF"/>
    <w:rsid w:val="00760811"/>
    <w:rsid w:val="00764727"/>
    <w:rsid w:val="00764C68"/>
    <w:rsid w:val="0076688F"/>
    <w:rsid w:val="007709D1"/>
    <w:rsid w:val="00771BE9"/>
    <w:rsid w:val="007731C2"/>
    <w:rsid w:val="00775BE0"/>
    <w:rsid w:val="0077691C"/>
    <w:rsid w:val="00776D55"/>
    <w:rsid w:val="00783389"/>
    <w:rsid w:val="007903ED"/>
    <w:rsid w:val="00795D9C"/>
    <w:rsid w:val="007966BE"/>
    <w:rsid w:val="00797A24"/>
    <w:rsid w:val="007A0920"/>
    <w:rsid w:val="007A1D1B"/>
    <w:rsid w:val="007A59B0"/>
    <w:rsid w:val="007B0FD8"/>
    <w:rsid w:val="007B19CC"/>
    <w:rsid w:val="007B31FC"/>
    <w:rsid w:val="007B5D32"/>
    <w:rsid w:val="007B723C"/>
    <w:rsid w:val="007C1B8C"/>
    <w:rsid w:val="007C219C"/>
    <w:rsid w:val="007C6BCC"/>
    <w:rsid w:val="007C793A"/>
    <w:rsid w:val="007C7C8B"/>
    <w:rsid w:val="007C7EF3"/>
    <w:rsid w:val="007D0FB8"/>
    <w:rsid w:val="007D3110"/>
    <w:rsid w:val="007E1085"/>
    <w:rsid w:val="007E334B"/>
    <w:rsid w:val="007E39BC"/>
    <w:rsid w:val="007F3981"/>
    <w:rsid w:val="007F3AE7"/>
    <w:rsid w:val="007F5405"/>
    <w:rsid w:val="007F5AA1"/>
    <w:rsid w:val="007F6930"/>
    <w:rsid w:val="007F6FA8"/>
    <w:rsid w:val="007F72E6"/>
    <w:rsid w:val="0080186A"/>
    <w:rsid w:val="00803BA1"/>
    <w:rsid w:val="00805288"/>
    <w:rsid w:val="00805ED3"/>
    <w:rsid w:val="00806B27"/>
    <w:rsid w:val="008077C1"/>
    <w:rsid w:val="00811543"/>
    <w:rsid w:val="00812289"/>
    <w:rsid w:val="00815ED7"/>
    <w:rsid w:val="00816C85"/>
    <w:rsid w:val="00820AC1"/>
    <w:rsid w:val="0082443E"/>
    <w:rsid w:val="00824CA9"/>
    <w:rsid w:val="008253C7"/>
    <w:rsid w:val="00830B81"/>
    <w:rsid w:val="00835D37"/>
    <w:rsid w:val="00836103"/>
    <w:rsid w:val="00842E8F"/>
    <w:rsid w:val="008469CA"/>
    <w:rsid w:val="00850195"/>
    <w:rsid w:val="00855590"/>
    <w:rsid w:val="008558AA"/>
    <w:rsid w:val="00860791"/>
    <w:rsid w:val="00861DEF"/>
    <w:rsid w:val="00867965"/>
    <w:rsid w:val="008713FD"/>
    <w:rsid w:val="0087443B"/>
    <w:rsid w:val="0088022B"/>
    <w:rsid w:val="0088128D"/>
    <w:rsid w:val="008812F8"/>
    <w:rsid w:val="00897166"/>
    <w:rsid w:val="008B74A6"/>
    <w:rsid w:val="008C037A"/>
    <w:rsid w:val="008C1A0A"/>
    <w:rsid w:val="008C1C94"/>
    <w:rsid w:val="008C479C"/>
    <w:rsid w:val="008C5419"/>
    <w:rsid w:val="008C634B"/>
    <w:rsid w:val="008D1F8D"/>
    <w:rsid w:val="008D40B3"/>
    <w:rsid w:val="008E2FE2"/>
    <w:rsid w:val="008E4573"/>
    <w:rsid w:val="008E485D"/>
    <w:rsid w:val="008E751C"/>
    <w:rsid w:val="008E76F6"/>
    <w:rsid w:val="008E7756"/>
    <w:rsid w:val="008E7B1C"/>
    <w:rsid w:val="008F0233"/>
    <w:rsid w:val="008F19D9"/>
    <w:rsid w:val="008F2F95"/>
    <w:rsid w:val="008F351B"/>
    <w:rsid w:val="00903033"/>
    <w:rsid w:val="00906EBF"/>
    <w:rsid w:val="0090761D"/>
    <w:rsid w:val="00911901"/>
    <w:rsid w:val="0091362F"/>
    <w:rsid w:val="009141EB"/>
    <w:rsid w:val="0091512A"/>
    <w:rsid w:val="00921E05"/>
    <w:rsid w:val="00923901"/>
    <w:rsid w:val="00925ACC"/>
    <w:rsid w:val="009272A8"/>
    <w:rsid w:val="00931E31"/>
    <w:rsid w:val="00934B77"/>
    <w:rsid w:val="00936B52"/>
    <w:rsid w:val="00937B89"/>
    <w:rsid w:val="009406A0"/>
    <w:rsid w:val="0094366D"/>
    <w:rsid w:val="009515B3"/>
    <w:rsid w:val="00954FE6"/>
    <w:rsid w:val="00956B52"/>
    <w:rsid w:val="009617D2"/>
    <w:rsid w:val="00961A89"/>
    <w:rsid w:val="0096420B"/>
    <w:rsid w:val="00964F69"/>
    <w:rsid w:val="00966C1F"/>
    <w:rsid w:val="00966E3E"/>
    <w:rsid w:val="00967F3A"/>
    <w:rsid w:val="00970983"/>
    <w:rsid w:val="00970A30"/>
    <w:rsid w:val="009727B9"/>
    <w:rsid w:val="00975D2C"/>
    <w:rsid w:val="009772C7"/>
    <w:rsid w:val="0098505F"/>
    <w:rsid w:val="00987AD5"/>
    <w:rsid w:val="00987C13"/>
    <w:rsid w:val="00987DB1"/>
    <w:rsid w:val="009925C4"/>
    <w:rsid w:val="00994347"/>
    <w:rsid w:val="009A133D"/>
    <w:rsid w:val="009B25A5"/>
    <w:rsid w:val="009B2A03"/>
    <w:rsid w:val="009B2A50"/>
    <w:rsid w:val="009B63C7"/>
    <w:rsid w:val="009B7E6B"/>
    <w:rsid w:val="009C16AB"/>
    <w:rsid w:val="009C545F"/>
    <w:rsid w:val="009D0EE7"/>
    <w:rsid w:val="009D307B"/>
    <w:rsid w:val="009D4470"/>
    <w:rsid w:val="009E0DE2"/>
    <w:rsid w:val="009E4D00"/>
    <w:rsid w:val="009F2F04"/>
    <w:rsid w:val="009F4474"/>
    <w:rsid w:val="00A04B63"/>
    <w:rsid w:val="00A11646"/>
    <w:rsid w:val="00A1195B"/>
    <w:rsid w:val="00A11BFF"/>
    <w:rsid w:val="00A13484"/>
    <w:rsid w:val="00A14C26"/>
    <w:rsid w:val="00A1707B"/>
    <w:rsid w:val="00A202E3"/>
    <w:rsid w:val="00A20DB5"/>
    <w:rsid w:val="00A253AD"/>
    <w:rsid w:val="00A26716"/>
    <w:rsid w:val="00A319B2"/>
    <w:rsid w:val="00A31FD1"/>
    <w:rsid w:val="00A32C23"/>
    <w:rsid w:val="00A33FAC"/>
    <w:rsid w:val="00A3401E"/>
    <w:rsid w:val="00A3642B"/>
    <w:rsid w:val="00A365C0"/>
    <w:rsid w:val="00A3689A"/>
    <w:rsid w:val="00A4080F"/>
    <w:rsid w:val="00A4417E"/>
    <w:rsid w:val="00A45EFE"/>
    <w:rsid w:val="00A4727C"/>
    <w:rsid w:val="00A477BD"/>
    <w:rsid w:val="00A53098"/>
    <w:rsid w:val="00A63ED8"/>
    <w:rsid w:val="00A63F63"/>
    <w:rsid w:val="00A64473"/>
    <w:rsid w:val="00A7023E"/>
    <w:rsid w:val="00A719D0"/>
    <w:rsid w:val="00A73DB7"/>
    <w:rsid w:val="00A76142"/>
    <w:rsid w:val="00A76B70"/>
    <w:rsid w:val="00A77856"/>
    <w:rsid w:val="00A814B4"/>
    <w:rsid w:val="00A87811"/>
    <w:rsid w:val="00A912AC"/>
    <w:rsid w:val="00A9250E"/>
    <w:rsid w:val="00A95BAC"/>
    <w:rsid w:val="00A96CC5"/>
    <w:rsid w:val="00AA07B2"/>
    <w:rsid w:val="00AA4447"/>
    <w:rsid w:val="00AA6DDC"/>
    <w:rsid w:val="00AB0856"/>
    <w:rsid w:val="00AB39B6"/>
    <w:rsid w:val="00AB7C36"/>
    <w:rsid w:val="00AC03A0"/>
    <w:rsid w:val="00AC3287"/>
    <w:rsid w:val="00AD03BF"/>
    <w:rsid w:val="00AD4ABC"/>
    <w:rsid w:val="00AE00F2"/>
    <w:rsid w:val="00AE1FC0"/>
    <w:rsid w:val="00AE7255"/>
    <w:rsid w:val="00AF1572"/>
    <w:rsid w:val="00AF5060"/>
    <w:rsid w:val="00AF7F97"/>
    <w:rsid w:val="00B0301F"/>
    <w:rsid w:val="00B03307"/>
    <w:rsid w:val="00B045AE"/>
    <w:rsid w:val="00B121FE"/>
    <w:rsid w:val="00B1232B"/>
    <w:rsid w:val="00B16FC2"/>
    <w:rsid w:val="00B2138E"/>
    <w:rsid w:val="00B26296"/>
    <w:rsid w:val="00B33C13"/>
    <w:rsid w:val="00B375B0"/>
    <w:rsid w:val="00B41771"/>
    <w:rsid w:val="00B502E0"/>
    <w:rsid w:val="00B520DC"/>
    <w:rsid w:val="00B545BA"/>
    <w:rsid w:val="00B54F5D"/>
    <w:rsid w:val="00B55470"/>
    <w:rsid w:val="00B5693F"/>
    <w:rsid w:val="00B60364"/>
    <w:rsid w:val="00B63D90"/>
    <w:rsid w:val="00B7091B"/>
    <w:rsid w:val="00B7168B"/>
    <w:rsid w:val="00B718D5"/>
    <w:rsid w:val="00B72735"/>
    <w:rsid w:val="00B80ADF"/>
    <w:rsid w:val="00B81B6E"/>
    <w:rsid w:val="00B81B6F"/>
    <w:rsid w:val="00B8797B"/>
    <w:rsid w:val="00B90236"/>
    <w:rsid w:val="00B95202"/>
    <w:rsid w:val="00B97CA7"/>
    <w:rsid w:val="00BA1C74"/>
    <w:rsid w:val="00BA24B7"/>
    <w:rsid w:val="00BB06A1"/>
    <w:rsid w:val="00BB126C"/>
    <w:rsid w:val="00BB59E5"/>
    <w:rsid w:val="00BE0199"/>
    <w:rsid w:val="00BE0215"/>
    <w:rsid w:val="00BE1B3B"/>
    <w:rsid w:val="00BE2AA6"/>
    <w:rsid w:val="00BE2F57"/>
    <w:rsid w:val="00BE77A3"/>
    <w:rsid w:val="00BF31CB"/>
    <w:rsid w:val="00BF5795"/>
    <w:rsid w:val="00BF5B59"/>
    <w:rsid w:val="00BF6677"/>
    <w:rsid w:val="00C001B9"/>
    <w:rsid w:val="00C00786"/>
    <w:rsid w:val="00C0465C"/>
    <w:rsid w:val="00C0628F"/>
    <w:rsid w:val="00C102D2"/>
    <w:rsid w:val="00C114E9"/>
    <w:rsid w:val="00C11827"/>
    <w:rsid w:val="00C12DFD"/>
    <w:rsid w:val="00C147B7"/>
    <w:rsid w:val="00C16E5E"/>
    <w:rsid w:val="00C17A33"/>
    <w:rsid w:val="00C22EC1"/>
    <w:rsid w:val="00C2504D"/>
    <w:rsid w:val="00C26113"/>
    <w:rsid w:val="00C26C19"/>
    <w:rsid w:val="00C26D2E"/>
    <w:rsid w:val="00C33859"/>
    <w:rsid w:val="00C34752"/>
    <w:rsid w:val="00C36DA1"/>
    <w:rsid w:val="00C400C6"/>
    <w:rsid w:val="00C41B3D"/>
    <w:rsid w:val="00C437D2"/>
    <w:rsid w:val="00C4533C"/>
    <w:rsid w:val="00C54A3F"/>
    <w:rsid w:val="00C564EC"/>
    <w:rsid w:val="00C65706"/>
    <w:rsid w:val="00C66DC1"/>
    <w:rsid w:val="00C74197"/>
    <w:rsid w:val="00C74626"/>
    <w:rsid w:val="00C75A43"/>
    <w:rsid w:val="00C81349"/>
    <w:rsid w:val="00C87F52"/>
    <w:rsid w:val="00C90820"/>
    <w:rsid w:val="00CA1225"/>
    <w:rsid w:val="00CA1688"/>
    <w:rsid w:val="00CA2DFF"/>
    <w:rsid w:val="00CA32F0"/>
    <w:rsid w:val="00CA3547"/>
    <w:rsid w:val="00CA6BFD"/>
    <w:rsid w:val="00CB222E"/>
    <w:rsid w:val="00CB3849"/>
    <w:rsid w:val="00CB3858"/>
    <w:rsid w:val="00CB3B98"/>
    <w:rsid w:val="00CB4608"/>
    <w:rsid w:val="00CB5911"/>
    <w:rsid w:val="00CC05D1"/>
    <w:rsid w:val="00CC0603"/>
    <w:rsid w:val="00CC1A1C"/>
    <w:rsid w:val="00CC43F4"/>
    <w:rsid w:val="00CC6DCB"/>
    <w:rsid w:val="00CC705D"/>
    <w:rsid w:val="00CD0AA5"/>
    <w:rsid w:val="00CD0F2D"/>
    <w:rsid w:val="00CD472B"/>
    <w:rsid w:val="00CD5E1C"/>
    <w:rsid w:val="00CD7C56"/>
    <w:rsid w:val="00CE61B0"/>
    <w:rsid w:val="00CF023B"/>
    <w:rsid w:val="00CF04F8"/>
    <w:rsid w:val="00CF286A"/>
    <w:rsid w:val="00D035EF"/>
    <w:rsid w:val="00D03B79"/>
    <w:rsid w:val="00D05961"/>
    <w:rsid w:val="00D06D59"/>
    <w:rsid w:val="00D16ABF"/>
    <w:rsid w:val="00D22E37"/>
    <w:rsid w:val="00D246E8"/>
    <w:rsid w:val="00D266AE"/>
    <w:rsid w:val="00D30053"/>
    <w:rsid w:val="00D366D6"/>
    <w:rsid w:val="00D372A7"/>
    <w:rsid w:val="00D37F4F"/>
    <w:rsid w:val="00D402E9"/>
    <w:rsid w:val="00D443EB"/>
    <w:rsid w:val="00D4485D"/>
    <w:rsid w:val="00D44BB2"/>
    <w:rsid w:val="00D45268"/>
    <w:rsid w:val="00D45410"/>
    <w:rsid w:val="00D45FA9"/>
    <w:rsid w:val="00D47A78"/>
    <w:rsid w:val="00D53002"/>
    <w:rsid w:val="00D54621"/>
    <w:rsid w:val="00D553E3"/>
    <w:rsid w:val="00D6026E"/>
    <w:rsid w:val="00D63D9E"/>
    <w:rsid w:val="00D66A86"/>
    <w:rsid w:val="00D678A0"/>
    <w:rsid w:val="00D71F56"/>
    <w:rsid w:val="00D75757"/>
    <w:rsid w:val="00D76439"/>
    <w:rsid w:val="00D82D5A"/>
    <w:rsid w:val="00D864C9"/>
    <w:rsid w:val="00D90271"/>
    <w:rsid w:val="00DA1B27"/>
    <w:rsid w:val="00DA2A48"/>
    <w:rsid w:val="00DA4597"/>
    <w:rsid w:val="00DB3145"/>
    <w:rsid w:val="00DB70A7"/>
    <w:rsid w:val="00DC17D4"/>
    <w:rsid w:val="00DC5019"/>
    <w:rsid w:val="00DC5311"/>
    <w:rsid w:val="00DC5EFD"/>
    <w:rsid w:val="00DD1DF2"/>
    <w:rsid w:val="00DD2AA3"/>
    <w:rsid w:val="00DD34CD"/>
    <w:rsid w:val="00DE0995"/>
    <w:rsid w:val="00DE3695"/>
    <w:rsid w:val="00DE4BA2"/>
    <w:rsid w:val="00DF15AD"/>
    <w:rsid w:val="00DF2E03"/>
    <w:rsid w:val="00DF4B21"/>
    <w:rsid w:val="00DF569A"/>
    <w:rsid w:val="00E151EB"/>
    <w:rsid w:val="00E16924"/>
    <w:rsid w:val="00E217D7"/>
    <w:rsid w:val="00E23759"/>
    <w:rsid w:val="00E33F26"/>
    <w:rsid w:val="00E3469A"/>
    <w:rsid w:val="00E36114"/>
    <w:rsid w:val="00E42D58"/>
    <w:rsid w:val="00E434E8"/>
    <w:rsid w:val="00E438FA"/>
    <w:rsid w:val="00E45440"/>
    <w:rsid w:val="00E51DDA"/>
    <w:rsid w:val="00E526DA"/>
    <w:rsid w:val="00E54A87"/>
    <w:rsid w:val="00E56AAD"/>
    <w:rsid w:val="00E576D4"/>
    <w:rsid w:val="00E61B92"/>
    <w:rsid w:val="00E63676"/>
    <w:rsid w:val="00E6402E"/>
    <w:rsid w:val="00E64631"/>
    <w:rsid w:val="00E66601"/>
    <w:rsid w:val="00E83859"/>
    <w:rsid w:val="00E841D6"/>
    <w:rsid w:val="00E8611B"/>
    <w:rsid w:val="00E93488"/>
    <w:rsid w:val="00EA0A64"/>
    <w:rsid w:val="00EA0E36"/>
    <w:rsid w:val="00EA34CF"/>
    <w:rsid w:val="00EA4F7F"/>
    <w:rsid w:val="00EA6876"/>
    <w:rsid w:val="00EA68E7"/>
    <w:rsid w:val="00EA69DA"/>
    <w:rsid w:val="00EB1658"/>
    <w:rsid w:val="00EB7DC9"/>
    <w:rsid w:val="00EC2C98"/>
    <w:rsid w:val="00EC6A09"/>
    <w:rsid w:val="00EC7F8D"/>
    <w:rsid w:val="00ED05E4"/>
    <w:rsid w:val="00ED0916"/>
    <w:rsid w:val="00ED0FF9"/>
    <w:rsid w:val="00ED10E5"/>
    <w:rsid w:val="00ED71F3"/>
    <w:rsid w:val="00EE451D"/>
    <w:rsid w:val="00EE55C7"/>
    <w:rsid w:val="00EE654D"/>
    <w:rsid w:val="00EE7501"/>
    <w:rsid w:val="00EF1E23"/>
    <w:rsid w:val="00EF2335"/>
    <w:rsid w:val="00EF2D4E"/>
    <w:rsid w:val="00EF460E"/>
    <w:rsid w:val="00EF7D4D"/>
    <w:rsid w:val="00F00683"/>
    <w:rsid w:val="00F010A7"/>
    <w:rsid w:val="00F037F0"/>
    <w:rsid w:val="00F06D34"/>
    <w:rsid w:val="00F10034"/>
    <w:rsid w:val="00F11E1B"/>
    <w:rsid w:val="00F11ED6"/>
    <w:rsid w:val="00F22A14"/>
    <w:rsid w:val="00F231C4"/>
    <w:rsid w:val="00F232CD"/>
    <w:rsid w:val="00F257F7"/>
    <w:rsid w:val="00F25E03"/>
    <w:rsid w:val="00F2707C"/>
    <w:rsid w:val="00F35F55"/>
    <w:rsid w:val="00F37ACC"/>
    <w:rsid w:val="00F40124"/>
    <w:rsid w:val="00F44F7E"/>
    <w:rsid w:val="00F465E7"/>
    <w:rsid w:val="00F47152"/>
    <w:rsid w:val="00F57AC3"/>
    <w:rsid w:val="00F61D6D"/>
    <w:rsid w:val="00F6649B"/>
    <w:rsid w:val="00F677F2"/>
    <w:rsid w:val="00F679CF"/>
    <w:rsid w:val="00F701BE"/>
    <w:rsid w:val="00F71DF4"/>
    <w:rsid w:val="00F76B35"/>
    <w:rsid w:val="00F76DB4"/>
    <w:rsid w:val="00F803CE"/>
    <w:rsid w:val="00F86CA1"/>
    <w:rsid w:val="00F86DB3"/>
    <w:rsid w:val="00F874E2"/>
    <w:rsid w:val="00F8782D"/>
    <w:rsid w:val="00F93A13"/>
    <w:rsid w:val="00F9551F"/>
    <w:rsid w:val="00F96811"/>
    <w:rsid w:val="00FA083B"/>
    <w:rsid w:val="00FA245C"/>
    <w:rsid w:val="00FB18E3"/>
    <w:rsid w:val="00FB22AA"/>
    <w:rsid w:val="00FB762B"/>
    <w:rsid w:val="00FC137E"/>
    <w:rsid w:val="00FC6653"/>
    <w:rsid w:val="00FC786F"/>
    <w:rsid w:val="00FD28F1"/>
    <w:rsid w:val="00FD4AE2"/>
    <w:rsid w:val="00FD4C09"/>
    <w:rsid w:val="00FD7632"/>
    <w:rsid w:val="00FE0FED"/>
    <w:rsid w:val="00FE1BA8"/>
    <w:rsid w:val="00FE2420"/>
    <w:rsid w:val="00FE37F2"/>
    <w:rsid w:val="00FE6A56"/>
    <w:rsid w:val="00FF0BCF"/>
    <w:rsid w:val="00FF2DB2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6281"/>
  <w15:chartTrackingRefBased/>
  <w15:docId w15:val="{A1C3FB1C-2899-4657-AF99-E2002CDE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4D3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5534D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5534D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34D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534D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5534D3"/>
  </w:style>
  <w:style w:type="character" w:styleId="Refdecomentrio">
    <w:name w:val="annotation reference"/>
    <w:basedOn w:val="Fontepargpadro"/>
    <w:uiPriority w:val="99"/>
    <w:semiHidden/>
    <w:unhideWhenUsed/>
    <w:rsid w:val="004B7AA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7AA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7AA9"/>
    <w:rPr>
      <w:rFonts w:ascii="Arial" w:eastAsia="Arial" w:hAnsi="Arial" w:cs="Arial"/>
      <w:i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7AA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7AA9"/>
    <w:rPr>
      <w:rFonts w:ascii="Arial" w:eastAsia="Arial" w:hAnsi="Arial" w:cs="Arial"/>
      <w:b/>
      <w:bCs/>
      <w:i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AA9"/>
    <w:rPr>
      <w:rFonts w:ascii="Segoe UI" w:eastAsia="Arial" w:hAnsi="Segoe UI" w:cs="Segoe UI"/>
      <w:i/>
      <w:color w:val="000000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B0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015B"/>
    <w:rPr>
      <w:rFonts w:ascii="Arial" w:eastAsia="Arial" w:hAnsi="Arial" w:cs="Arial"/>
      <w:i/>
      <w:color w:val="00000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BF31CB"/>
    <w:pPr>
      <w:widowControl w:val="0"/>
      <w:suppressAutoHyphens/>
      <w:spacing w:after="120" w:line="240" w:lineRule="auto"/>
      <w:ind w:left="0" w:right="0" w:firstLine="0"/>
      <w:jc w:val="left"/>
    </w:pPr>
    <w:rPr>
      <w:rFonts w:ascii="Times New Roman" w:eastAsia="Arial Unicode MS" w:hAnsi="Times New Roman" w:cs="Arial Unicode MS"/>
      <w:i w:val="0"/>
      <w:color w:val="auto"/>
      <w:kern w:val="2"/>
      <w:sz w:val="24"/>
      <w:szCs w:val="24"/>
      <w:lang w:eastAsia="hi-IN" w:bidi="hi-IN"/>
    </w:rPr>
  </w:style>
  <w:style w:type="character" w:customStyle="1" w:styleId="CorpodetextoChar">
    <w:name w:val="Corpo de texto Char"/>
    <w:basedOn w:val="Fontepargpadro"/>
    <w:link w:val="Corpodetexto"/>
    <w:semiHidden/>
    <w:rsid w:val="00BF31C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rpoA">
    <w:name w:val="Corpo A"/>
    <w:rsid w:val="00B95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it-IT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Reviso">
    <w:name w:val="Revision"/>
    <w:hidden/>
    <w:uiPriority w:val="99"/>
    <w:semiHidden/>
    <w:rsid w:val="007606BF"/>
    <w:pPr>
      <w:spacing w:after="0" w:line="240" w:lineRule="auto"/>
    </w:pPr>
    <w:rPr>
      <w:rFonts w:ascii="Arial" w:eastAsia="Arial" w:hAnsi="Arial" w:cs="Arial"/>
      <w:i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3CE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i w:val="0"/>
      <w:color w:val="auto"/>
    </w:rPr>
  </w:style>
  <w:style w:type="character" w:customStyle="1" w:styleId="RodapChar">
    <w:name w:val="Rodapé Char"/>
    <w:basedOn w:val="Fontepargpadro"/>
    <w:link w:val="Rodap"/>
    <w:uiPriority w:val="99"/>
    <w:rsid w:val="006B3CE1"/>
    <w:rPr>
      <w:rFonts w:eastAsiaTheme="minorEastAsia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0DD8D-FB7D-4690-9393-5C3886D7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5953</Words>
  <Characters>32149</Characters>
  <Application>Microsoft Office Word</Application>
  <DocSecurity>0</DocSecurity>
  <Lines>267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 Velásquez</dc:creator>
  <cp:keywords/>
  <dc:description/>
  <cp:lastModifiedBy>Larissa Claudia Lopes de Araujo - SPREV</cp:lastModifiedBy>
  <cp:revision>2</cp:revision>
  <dcterms:created xsi:type="dcterms:W3CDTF">2021-03-22T15:31:00Z</dcterms:created>
  <dcterms:modified xsi:type="dcterms:W3CDTF">2021-03-22T15:31:00Z</dcterms:modified>
</cp:coreProperties>
</file>